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DA449" w14:textId="77777777" w:rsidR="00932428" w:rsidRPr="007646DD" w:rsidRDefault="00932428" w:rsidP="00932428">
      <w:pPr>
        <w:suppressAutoHyphens/>
        <w:autoSpaceDN w:val="0"/>
        <w:contextualSpacing/>
        <w:jc w:val="center"/>
        <w:textAlignment w:val="baseline"/>
        <w:rPr>
          <w:rFonts w:eastAsia="Times New Roman" w:cs="Times New Roman"/>
          <w:b/>
          <w:kern w:val="3"/>
          <w:szCs w:val="20"/>
          <w:lang w:eastAsia="ar-SA"/>
        </w:rPr>
      </w:pPr>
      <w:bookmarkStart w:id="0" w:name="_GoBack"/>
      <w:bookmarkEnd w:id="0"/>
      <w:r w:rsidRPr="007646DD">
        <w:rPr>
          <w:rFonts w:eastAsia="Times New Roman" w:cs="Times New Roman"/>
          <w:b/>
          <w:kern w:val="3"/>
          <w:szCs w:val="20"/>
          <w:lang w:eastAsia="ar-SA"/>
        </w:rPr>
        <w:t>GENERALNA DYREKCJA DRÓG KRAJOWYCH I AUTOSTRAD</w:t>
      </w:r>
    </w:p>
    <w:p w14:paraId="317464E1" w14:textId="77777777" w:rsidR="00932428" w:rsidRPr="007646DD" w:rsidRDefault="00932428" w:rsidP="00932428">
      <w:pPr>
        <w:suppressAutoHyphens/>
        <w:autoSpaceDN w:val="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594ED5D7" w14:textId="77777777" w:rsidR="00932428" w:rsidRPr="007646DD" w:rsidRDefault="00932428" w:rsidP="00932428">
      <w:pPr>
        <w:suppressAutoHyphens/>
        <w:autoSpaceDN w:val="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406E8B99" w14:textId="77777777" w:rsidR="00932428" w:rsidRPr="007646DD" w:rsidRDefault="00932428" w:rsidP="00932428">
      <w:pPr>
        <w:suppressAutoHyphens/>
        <w:autoSpaceDN w:val="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6BEE3509" w14:textId="77777777" w:rsidR="00932428" w:rsidRPr="007646DD" w:rsidRDefault="00932428" w:rsidP="00932428">
      <w:pPr>
        <w:suppressAutoHyphens/>
        <w:autoSpaceDN w:val="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2C758CE9" w14:textId="77777777" w:rsidR="00932428" w:rsidRPr="007646DD" w:rsidRDefault="00932428" w:rsidP="00932428">
      <w:pPr>
        <w:suppressAutoHyphens/>
        <w:autoSpaceDN w:val="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34AB9D30" w14:textId="77777777" w:rsidR="00932428" w:rsidRPr="007646DD" w:rsidRDefault="00932428" w:rsidP="00932428">
      <w:pPr>
        <w:suppressAutoHyphens/>
        <w:autoSpaceDN w:val="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  <w:r w:rsidRPr="007646DD">
        <w:rPr>
          <w:rFonts w:eastAsia="Times New Roman" w:cs="Times New Roman"/>
          <w:kern w:val="3"/>
          <w:szCs w:val="20"/>
          <w:lang w:eastAsia="ar-SA"/>
        </w:rPr>
        <w:t>WARUNKI WYKONANIA I ODBIORU ROBÓT BUD</w:t>
      </w:r>
      <w:r w:rsidR="004C7D4B">
        <w:rPr>
          <w:rFonts w:eastAsia="Times New Roman" w:cs="Times New Roman"/>
          <w:kern w:val="3"/>
          <w:szCs w:val="20"/>
          <w:lang w:eastAsia="ar-SA"/>
        </w:rPr>
        <w:t>O</w:t>
      </w:r>
      <w:r w:rsidRPr="007646DD">
        <w:rPr>
          <w:rFonts w:eastAsia="Times New Roman" w:cs="Times New Roman"/>
          <w:kern w:val="3"/>
          <w:szCs w:val="20"/>
          <w:lang w:eastAsia="ar-SA"/>
        </w:rPr>
        <w:t>WLANYCH</w:t>
      </w:r>
    </w:p>
    <w:p w14:paraId="36BA0C69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1A7AE70C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7FE7519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7DF33B1" w14:textId="77777777" w:rsidR="00932428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  <w:r>
        <w:rPr>
          <w:rFonts w:eastAsia="Times New Roman" w:cs="Times New Roman"/>
          <w:b/>
          <w:szCs w:val="20"/>
          <w:lang w:eastAsia="pl-PL"/>
        </w:rPr>
        <w:t>D</w:t>
      </w:r>
      <w:r w:rsidR="00435060">
        <w:rPr>
          <w:rFonts w:eastAsia="Times New Roman" w:cs="Times New Roman"/>
          <w:b/>
          <w:szCs w:val="20"/>
          <w:lang w:eastAsia="pl-PL"/>
        </w:rPr>
        <w:t>-</w:t>
      </w:r>
      <w:r>
        <w:rPr>
          <w:rFonts w:eastAsia="Times New Roman" w:cs="Times New Roman"/>
          <w:b/>
          <w:szCs w:val="20"/>
          <w:lang w:eastAsia="pl-PL"/>
        </w:rPr>
        <w:t>0</w:t>
      </w:r>
      <w:r w:rsidR="00724A98">
        <w:rPr>
          <w:rFonts w:eastAsia="Times New Roman" w:cs="Times New Roman"/>
          <w:b/>
          <w:szCs w:val="20"/>
          <w:lang w:eastAsia="pl-PL"/>
        </w:rPr>
        <w:t>8</w:t>
      </w:r>
      <w:r>
        <w:rPr>
          <w:rFonts w:eastAsia="Times New Roman" w:cs="Times New Roman"/>
          <w:b/>
          <w:szCs w:val="20"/>
          <w:lang w:eastAsia="pl-PL"/>
        </w:rPr>
        <w:t>.0</w:t>
      </w:r>
      <w:r w:rsidR="00724A98">
        <w:rPr>
          <w:rFonts w:eastAsia="Times New Roman" w:cs="Times New Roman"/>
          <w:b/>
          <w:szCs w:val="20"/>
          <w:lang w:eastAsia="pl-PL"/>
        </w:rPr>
        <w:t>1</w:t>
      </w:r>
      <w:r>
        <w:rPr>
          <w:rFonts w:eastAsia="Times New Roman" w:cs="Times New Roman"/>
          <w:b/>
          <w:szCs w:val="20"/>
          <w:lang w:eastAsia="pl-PL"/>
        </w:rPr>
        <w:t>.0</w:t>
      </w:r>
      <w:r w:rsidR="00724A98">
        <w:rPr>
          <w:rFonts w:eastAsia="Times New Roman" w:cs="Times New Roman"/>
          <w:b/>
          <w:szCs w:val="20"/>
          <w:lang w:eastAsia="pl-PL"/>
        </w:rPr>
        <w:t>1</w:t>
      </w:r>
    </w:p>
    <w:p w14:paraId="48CF17FE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  <w:r>
        <w:rPr>
          <w:rFonts w:eastAsia="Times New Roman" w:cs="Times New Roman"/>
          <w:b/>
          <w:szCs w:val="20"/>
          <w:lang w:eastAsia="pl-PL"/>
        </w:rPr>
        <w:t>v0</w:t>
      </w:r>
      <w:del w:id="1" w:author="Rak Bartosz" w:date="2021-02-03T10:32:00Z">
        <w:r w:rsidDel="000B029C">
          <w:rPr>
            <w:rFonts w:eastAsia="Times New Roman" w:cs="Times New Roman"/>
            <w:b/>
            <w:szCs w:val="20"/>
            <w:lang w:eastAsia="pl-PL"/>
          </w:rPr>
          <w:delText>1</w:delText>
        </w:r>
      </w:del>
      <w:ins w:id="2" w:author="Rak Bartosz" w:date="2021-02-03T10:32:00Z">
        <w:r w:rsidR="000B029C">
          <w:rPr>
            <w:rFonts w:eastAsia="Times New Roman" w:cs="Times New Roman"/>
            <w:b/>
            <w:szCs w:val="20"/>
            <w:lang w:eastAsia="pl-PL"/>
          </w:rPr>
          <w:t>2</w:t>
        </w:r>
      </w:ins>
    </w:p>
    <w:p w14:paraId="4BD84D81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4222CB9" w14:textId="77777777" w:rsidR="00932428" w:rsidRPr="007646DD" w:rsidRDefault="00724A9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  <w:r>
        <w:rPr>
          <w:rFonts w:eastAsia="Times New Roman" w:cs="Times New Roman"/>
          <w:b/>
          <w:szCs w:val="20"/>
          <w:lang w:eastAsia="pl-PL"/>
        </w:rPr>
        <w:t>KRAWĘŻNIKI BETONOWE</w:t>
      </w:r>
    </w:p>
    <w:p w14:paraId="6E1A8D65" w14:textId="77777777" w:rsidR="00932428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0BAF53E1" w14:textId="77777777" w:rsidR="00724A98" w:rsidRPr="007646DD" w:rsidRDefault="00724A9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60319FB3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6AC8825F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293E6961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5A5D733F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szCs w:val="20"/>
          <w:lang w:eastAsia="pl-PL"/>
        </w:rPr>
      </w:pPr>
      <w:r w:rsidRPr="007646DD">
        <w:rPr>
          <w:rFonts w:eastAsia="Times New Roman" w:cs="Times New Roman"/>
          <w:szCs w:val="20"/>
          <w:lang w:eastAsia="pl-PL"/>
        </w:rPr>
        <w:t>(dokument wzorcowy)</w:t>
      </w:r>
    </w:p>
    <w:p w14:paraId="4E1B1CE4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01302AFA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2FED6B9F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2469272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286D0308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91A235E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ACBC8B4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6DF8F75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98F7542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0F926BA0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F379C55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13756676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19E880D4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07A31531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1670B9EB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D9919ED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58483B8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7BE15F6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525D82C4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686E718B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006C140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E30B9B2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3E50CED6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3D1BB42B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6ADBB9F3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0A798170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267575D" w14:textId="77777777" w:rsidR="00932428" w:rsidRPr="007646DD" w:rsidRDefault="00932428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018F750A" w14:textId="77777777" w:rsidR="00932428" w:rsidRPr="007646DD" w:rsidRDefault="00807B91" w:rsidP="00932428">
      <w:pPr>
        <w:contextualSpacing/>
        <w:jc w:val="center"/>
        <w:rPr>
          <w:rFonts w:eastAsia="Times New Roman" w:cs="Times New Roman"/>
          <w:b/>
          <w:szCs w:val="20"/>
          <w:lang w:eastAsia="pl-PL"/>
        </w:rPr>
      </w:pPr>
      <w:r>
        <w:rPr>
          <w:rFonts w:eastAsia="Times New Roman" w:cs="Times New Roman"/>
          <w:b/>
          <w:szCs w:val="20"/>
          <w:lang w:eastAsia="pl-PL"/>
        </w:rPr>
        <w:t>Warszawa</w:t>
      </w:r>
    </w:p>
    <w:p w14:paraId="7789A39F" w14:textId="77777777" w:rsidR="00932428" w:rsidRPr="007646DD" w:rsidRDefault="00622858" w:rsidP="00932428">
      <w:pPr>
        <w:contextualSpacing/>
        <w:jc w:val="center"/>
        <w:rPr>
          <w:rFonts w:eastAsia="Times New Roman" w:cs="Times New Roman"/>
          <w:szCs w:val="20"/>
          <w:lang w:eastAsia="pl-PL"/>
        </w:rPr>
      </w:pPr>
      <w:del w:id="3" w:author="Rak Bartosz" w:date="2021-02-03T10:32:00Z">
        <w:r w:rsidDel="000B029C">
          <w:rPr>
            <w:rFonts w:eastAsia="Times New Roman" w:cs="Times New Roman"/>
            <w:szCs w:val="20"/>
            <w:lang w:eastAsia="pl-PL"/>
          </w:rPr>
          <w:delText>30</w:delText>
        </w:r>
        <w:r w:rsidR="00932428" w:rsidRPr="007646DD" w:rsidDel="000B029C">
          <w:rPr>
            <w:rFonts w:eastAsia="Times New Roman" w:cs="Times New Roman"/>
            <w:szCs w:val="20"/>
            <w:lang w:eastAsia="pl-PL"/>
          </w:rPr>
          <w:delText xml:space="preserve"> </w:delText>
        </w:r>
        <w:r w:rsidDel="000B029C">
          <w:rPr>
            <w:rFonts w:eastAsia="Times New Roman" w:cs="Times New Roman"/>
            <w:szCs w:val="20"/>
            <w:lang w:eastAsia="pl-PL"/>
          </w:rPr>
          <w:delText>września</w:delText>
        </w:r>
        <w:r w:rsidR="00932428" w:rsidRPr="007646DD" w:rsidDel="000B029C">
          <w:rPr>
            <w:rFonts w:eastAsia="Times New Roman" w:cs="Times New Roman"/>
            <w:szCs w:val="20"/>
            <w:lang w:eastAsia="pl-PL"/>
          </w:rPr>
          <w:delText xml:space="preserve"> 2019</w:delText>
        </w:r>
      </w:del>
      <w:ins w:id="4" w:author="Rak Bartosz" w:date="2021-02-22T13:57:00Z">
        <w:r w:rsidR="00833C50">
          <w:rPr>
            <w:rFonts w:eastAsia="Times New Roman" w:cs="Times New Roman"/>
            <w:szCs w:val="20"/>
            <w:lang w:eastAsia="pl-PL"/>
          </w:rPr>
          <w:t xml:space="preserve">22 </w:t>
        </w:r>
      </w:ins>
      <w:ins w:id="5" w:author="Rak Bartosz" w:date="2021-02-03T10:32:00Z">
        <w:r w:rsidR="000B029C">
          <w:rPr>
            <w:rFonts w:eastAsia="Times New Roman" w:cs="Times New Roman"/>
            <w:szCs w:val="20"/>
            <w:lang w:eastAsia="pl-PL"/>
          </w:rPr>
          <w:t>luty 2021</w:t>
        </w:r>
      </w:ins>
    </w:p>
    <w:p w14:paraId="7657044B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</w:rPr>
      </w:pPr>
    </w:p>
    <w:p w14:paraId="034CAE75" w14:textId="77777777" w:rsidR="00932428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2FCD5FB3" w14:textId="77777777" w:rsidR="00807B91" w:rsidRDefault="00807B91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74DD1B69" w14:textId="77777777" w:rsidR="00807B91" w:rsidRPr="00807B91" w:rsidRDefault="00807B91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617183A1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5AD39453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01EE1005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24E93775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22013A5B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24287E0A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40781C53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5AE37C0F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641B3878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03523874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044C59FD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0024F9F6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2595FB92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05E0D6E1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1DA03192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259A763C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31B6A2DE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4692F048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0E18E33F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6BD2A507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0B11DFC7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47C28DDD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0DC93673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7B3A811D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p w14:paraId="0E781D3D" w14:textId="77777777" w:rsidR="00932428" w:rsidRPr="00807B91" w:rsidRDefault="00932428" w:rsidP="00932428">
      <w:pPr>
        <w:ind w:firstLine="454"/>
        <w:contextualSpacing/>
        <w:rPr>
          <w:rFonts w:eastAsia="Calibri" w:cs="Times New Roman"/>
          <w:szCs w:val="20"/>
          <w:lang w:eastAsia="pl-PL"/>
        </w:rPr>
      </w:pPr>
    </w:p>
    <w:tbl>
      <w:tblPr>
        <w:tblW w:w="24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0"/>
        <w:gridCol w:w="2182"/>
      </w:tblGrid>
      <w:tr w:rsidR="00932428" w:rsidRPr="00807B91" w14:paraId="24C41F57" w14:textId="77777777" w:rsidTr="00AC7CCF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066F9F" w14:textId="77777777" w:rsidR="00932428" w:rsidRPr="00807B91" w:rsidRDefault="00932428" w:rsidP="00AC7CCF">
            <w:pPr>
              <w:spacing w:after="60"/>
              <w:jc w:val="center"/>
              <w:rPr>
                <w:rFonts w:eastAsia="Calibri" w:cs="Times New Roman"/>
                <w:b/>
                <w:bCs/>
                <w:szCs w:val="20"/>
                <w:lang w:val="en-GB"/>
              </w:rPr>
            </w:pPr>
            <w:r w:rsidRPr="00807B91">
              <w:rPr>
                <w:rFonts w:eastAsia="Calibri" w:cs="Times New Roman"/>
                <w:szCs w:val="20"/>
                <w:lang w:val="en-GB"/>
              </w:rPr>
              <w:t>Numer wydania</w:t>
            </w:r>
          </w:p>
          <w:p w14:paraId="5EF50505" w14:textId="77777777" w:rsidR="00932428" w:rsidRPr="00807B91" w:rsidRDefault="00932428" w:rsidP="00AC7CCF">
            <w:pPr>
              <w:spacing w:after="60"/>
              <w:jc w:val="center"/>
              <w:rPr>
                <w:rFonts w:eastAsia="Calibri" w:cs="Times New Roman"/>
                <w:szCs w:val="20"/>
                <w:lang w:val="en-GB"/>
              </w:rPr>
            </w:pPr>
            <w:r w:rsidRPr="00807B91">
              <w:rPr>
                <w:rFonts w:eastAsia="Calibri" w:cs="Times New Roman"/>
                <w:szCs w:val="20"/>
                <w:lang w:val="en-GB"/>
              </w:rPr>
              <w:t>Data</w:t>
            </w:r>
          </w:p>
        </w:tc>
        <w:tc>
          <w:tcPr>
            <w:tcW w:w="2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E7DFC" w14:textId="77777777" w:rsidR="00932428" w:rsidRPr="00807B91" w:rsidRDefault="00932428" w:rsidP="00AC7CCF">
            <w:pPr>
              <w:spacing w:after="60"/>
              <w:jc w:val="center"/>
              <w:rPr>
                <w:rFonts w:eastAsia="Calibri" w:cs="Times New Roman"/>
                <w:b/>
                <w:bCs/>
                <w:szCs w:val="20"/>
                <w:lang w:val="en-GB"/>
              </w:rPr>
            </w:pPr>
            <w:r w:rsidRPr="00807B91">
              <w:rPr>
                <w:rFonts w:eastAsia="Calibri" w:cs="Times New Roman"/>
                <w:szCs w:val="20"/>
                <w:lang w:val="en-GB"/>
              </w:rPr>
              <w:t>Opis zmiany</w:t>
            </w:r>
          </w:p>
        </w:tc>
      </w:tr>
      <w:tr w:rsidR="00932428" w:rsidRPr="007646DD" w14:paraId="64DC070E" w14:textId="77777777" w:rsidTr="00AC7CCF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30A93" w14:textId="77777777" w:rsidR="00932428" w:rsidRPr="007646DD" w:rsidRDefault="00932428" w:rsidP="00724A98">
            <w:pPr>
              <w:spacing w:after="60"/>
              <w:jc w:val="center"/>
              <w:rPr>
                <w:rFonts w:eastAsia="Calibri" w:cs="Times New Roman"/>
                <w:b/>
                <w:bCs/>
                <w:szCs w:val="24"/>
                <w:lang w:val="en-GB"/>
              </w:rPr>
            </w:pPr>
            <w:r>
              <w:rPr>
                <w:rFonts w:eastAsia="Calibri" w:cs="Times New Roman"/>
                <w:b/>
                <w:bCs/>
                <w:szCs w:val="24"/>
                <w:lang w:val="en-GB"/>
              </w:rPr>
              <w:t>V01</w:t>
            </w:r>
            <w:r w:rsidRPr="007646DD">
              <w:rPr>
                <w:rFonts w:eastAsia="Calibri" w:cs="Times New Roman"/>
                <w:b/>
                <w:bCs/>
                <w:szCs w:val="24"/>
                <w:lang w:val="en-GB"/>
              </w:rPr>
              <w:br/>
            </w:r>
            <w:r w:rsidR="00724A98">
              <w:rPr>
                <w:rFonts w:eastAsia="Calibri" w:cs="Times New Roman"/>
                <w:b/>
                <w:bCs/>
                <w:szCs w:val="24"/>
                <w:lang w:val="en-GB"/>
              </w:rPr>
              <w:t>30</w:t>
            </w:r>
            <w:r w:rsidRPr="007646DD">
              <w:rPr>
                <w:rFonts w:eastAsia="Calibri" w:cs="Times New Roman"/>
                <w:b/>
                <w:bCs/>
                <w:szCs w:val="24"/>
                <w:lang w:val="en-GB"/>
              </w:rPr>
              <w:t>.</w:t>
            </w:r>
            <w:r>
              <w:rPr>
                <w:rFonts w:eastAsia="Calibri" w:cs="Times New Roman"/>
                <w:b/>
                <w:bCs/>
                <w:szCs w:val="24"/>
                <w:lang w:val="en-GB"/>
              </w:rPr>
              <w:t>0</w:t>
            </w:r>
            <w:r w:rsidR="00724A98">
              <w:rPr>
                <w:rFonts w:eastAsia="Calibri" w:cs="Times New Roman"/>
                <w:b/>
                <w:bCs/>
                <w:szCs w:val="24"/>
                <w:lang w:val="en-GB"/>
              </w:rPr>
              <w:t>9</w:t>
            </w:r>
            <w:r w:rsidRPr="007646DD">
              <w:rPr>
                <w:rFonts w:eastAsia="Calibri" w:cs="Times New Roman"/>
                <w:b/>
                <w:bCs/>
                <w:szCs w:val="24"/>
                <w:lang w:val="en-GB"/>
              </w:rPr>
              <w:t>.</w:t>
            </w:r>
            <w:r>
              <w:rPr>
                <w:rFonts w:eastAsia="Calibri" w:cs="Times New Roman"/>
                <w:b/>
                <w:bCs/>
                <w:szCs w:val="24"/>
                <w:lang w:val="en-GB"/>
              </w:rPr>
              <w:t>2019</w:t>
            </w:r>
          </w:p>
        </w:tc>
        <w:tc>
          <w:tcPr>
            <w:tcW w:w="2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96533" w14:textId="77777777" w:rsidR="00932428" w:rsidRPr="007646DD" w:rsidRDefault="00932428" w:rsidP="00AC7CCF">
            <w:pPr>
              <w:spacing w:after="60"/>
              <w:jc w:val="center"/>
              <w:rPr>
                <w:rFonts w:eastAsia="Calibri" w:cs="Times New Roman"/>
                <w:szCs w:val="24"/>
                <w:lang w:val="en-GB"/>
              </w:rPr>
            </w:pPr>
            <w:r w:rsidRPr="007646DD">
              <w:rPr>
                <w:rFonts w:eastAsia="Calibri" w:cs="Times New Roman"/>
                <w:szCs w:val="24"/>
                <w:lang w:val="en-GB"/>
              </w:rPr>
              <w:t>Utworzenie dokumentu</w:t>
            </w:r>
          </w:p>
        </w:tc>
      </w:tr>
      <w:tr w:rsidR="00932428" w:rsidRPr="007646DD" w14:paraId="57950B59" w14:textId="77777777" w:rsidTr="00AC7CCF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78065" w14:textId="77777777" w:rsidR="00932428" w:rsidRPr="007646DD" w:rsidRDefault="000B029C" w:rsidP="000B029C">
            <w:pPr>
              <w:spacing w:after="60"/>
              <w:jc w:val="center"/>
              <w:rPr>
                <w:rFonts w:eastAsia="Calibri" w:cs="Times New Roman"/>
                <w:b/>
                <w:bCs/>
                <w:szCs w:val="24"/>
                <w:lang w:val="en-GB"/>
              </w:rPr>
            </w:pPr>
            <w:ins w:id="6" w:author="Rak Bartosz" w:date="2021-02-03T10:32:00Z">
              <w:r>
                <w:rPr>
                  <w:rFonts w:eastAsia="Calibri" w:cs="Times New Roman"/>
                  <w:b/>
                  <w:bCs/>
                  <w:szCs w:val="24"/>
                  <w:lang w:val="en-GB"/>
                </w:rPr>
                <w:t>V02</w:t>
              </w:r>
              <w:r w:rsidRPr="007646DD">
                <w:rPr>
                  <w:rFonts w:eastAsia="Calibri" w:cs="Times New Roman"/>
                  <w:b/>
                  <w:bCs/>
                  <w:szCs w:val="24"/>
                  <w:lang w:val="en-GB"/>
                </w:rPr>
                <w:br/>
              </w:r>
            </w:ins>
            <w:ins w:id="7" w:author="Rak Bartosz" w:date="2021-02-22T13:57:00Z">
              <w:r w:rsidR="00833C50">
                <w:rPr>
                  <w:rFonts w:eastAsia="Calibri" w:cs="Times New Roman"/>
                  <w:b/>
                  <w:bCs/>
                  <w:szCs w:val="24"/>
                  <w:lang w:val="en-GB"/>
                </w:rPr>
                <w:t>22.</w:t>
              </w:r>
            </w:ins>
            <w:ins w:id="8" w:author="Rak Bartosz" w:date="2021-02-03T10:32:00Z">
              <w:r>
                <w:rPr>
                  <w:rFonts w:eastAsia="Calibri" w:cs="Times New Roman"/>
                  <w:b/>
                  <w:bCs/>
                  <w:szCs w:val="24"/>
                  <w:lang w:val="en-GB"/>
                </w:rPr>
                <w:t>02</w:t>
              </w:r>
              <w:r w:rsidRPr="007646DD">
                <w:rPr>
                  <w:rFonts w:eastAsia="Calibri" w:cs="Times New Roman"/>
                  <w:b/>
                  <w:bCs/>
                  <w:szCs w:val="24"/>
                  <w:lang w:val="en-GB"/>
                </w:rPr>
                <w:t>.</w:t>
              </w:r>
              <w:r>
                <w:rPr>
                  <w:rFonts w:eastAsia="Calibri" w:cs="Times New Roman"/>
                  <w:b/>
                  <w:bCs/>
                  <w:szCs w:val="24"/>
                  <w:lang w:val="en-GB"/>
                </w:rPr>
                <w:t>2021</w:t>
              </w:r>
            </w:ins>
          </w:p>
        </w:tc>
        <w:tc>
          <w:tcPr>
            <w:tcW w:w="2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59A81" w14:textId="77777777" w:rsidR="00932428" w:rsidRPr="007646DD" w:rsidRDefault="00932428" w:rsidP="00AC7CCF">
            <w:pPr>
              <w:spacing w:after="60"/>
              <w:jc w:val="center"/>
              <w:rPr>
                <w:rFonts w:eastAsia="Calibri" w:cs="Times New Roman"/>
                <w:szCs w:val="24"/>
                <w:lang w:val="en-GB"/>
              </w:rPr>
            </w:pPr>
            <w:r w:rsidRPr="007646DD">
              <w:rPr>
                <w:rFonts w:eastAsia="Calibri" w:cs="Times New Roman"/>
                <w:szCs w:val="24"/>
                <w:lang w:val="en-GB"/>
              </w:rPr>
              <w:t>Aktualizacja</w:t>
            </w:r>
          </w:p>
        </w:tc>
      </w:tr>
    </w:tbl>
    <w:p w14:paraId="0BE12FED" w14:textId="77777777" w:rsidR="00932428" w:rsidRPr="007646DD" w:rsidRDefault="00932428" w:rsidP="00932428">
      <w:pPr>
        <w:rPr>
          <w:szCs w:val="20"/>
        </w:rPr>
      </w:pPr>
    </w:p>
    <w:p w14:paraId="58F8525D" w14:textId="77777777" w:rsidR="00932428" w:rsidRPr="007646DD" w:rsidRDefault="00932428" w:rsidP="00932428">
      <w:pPr>
        <w:rPr>
          <w:szCs w:val="20"/>
        </w:rPr>
      </w:pPr>
    </w:p>
    <w:p w14:paraId="497CADA0" w14:textId="77777777" w:rsidR="00932428" w:rsidRPr="007646DD" w:rsidRDefault="00932428" w:rsidP="00932428">
      <w:pPr>
        <w:rPr>
          <w:szCs w:val="20"/>
        </w:rPr>
      </w:pPr>
    </w:p>
    <w:p w14:paraId="4F1DA5EC" w14:textId="77777777" w:rsidR="00932428" w:rsidRPr="007646DD" w:rsidRDefault="00932428" w:rsidP="00932428">
      <w:pPr>
        <w:tabs>
          <w:tab w:val="left" w:pos="6920"/>
        </w:tabs>
        <w:suppressAutoHyphens/>
        <w:autoSpaceDE w:val="0"/>
        <w:autoSpaceDN w:val="0"/>
        <w:adjustRightInd w:val="0"/>
        <w:spacing w:after="0" w:line="288" w:lineRule="auto"/>
        <w:jc w:val="right"/>
        <w:rPr>
          <w:rFonts w:eastAsia="Times New Roman" w:cs="Times New Roman"/>
          <w:bCs/>
          <w:szCs w:val="20"/>
        </w:rPr>
      </w:pPr>
      <w:r w:rsidRPr="007646DD">
        <w:rPr>
          <w:rFonts w:eastAsia="Times New Roman" w:cs="Times New Roman"/>
          <w:bCs/>
          <w:szCs w:val="20"/>
        </w:rPr>
        <w:t>Opracowano</w:t>
      </w:r>
    </w:p>
    <w:p w14:paraId="3F731D8F" w14:textId="77777777" w:rsidR="00932428" w:rsidRPr="007646DD" w:rsidRDefault="00932428" w:rsidP="00932428">
      <w:pPr>
        <w:tabs>
          <w:tab w:val="left" w:pos="6920"/>
        </w:tabs>
        <w:suppressAutoHyphens/>
        <w:autoSpaceDE w:val="0"/>
        <w:autoSpaceDN w:val="0"/>
        <w:adjustRightInd w:val="0"/>
        <w:spacing w:after="0" w:line="288" w:lineRule="auto"/>
        <w:jc w:val="right"/>
        <w:rPr>
          <w:rFonts w:eastAsia="Times New Roman" w:cs="Times New Roman"/>
          <w:bCs/>
          <w:szCs w:val="20"/>
        </w:rPr>
      </w:pPr>
      <w:r w:rsidRPr="007646DD">
        <w:rPr>
          <w:rFonts w:eastAsia="Times New Roman" w:cs="Times New Roman"/>
          <w:bCs/>
          <w:szCs w:val="20"/>
        </w:rPr>
        <w:t>w Departamencie Technologii Budowy Dróg GDDKiA</w:t>
      </w:r>
    </w:p>
    <w:p w14:paraId="3E41D416" w14:textId="77777777" w:rsidR="00932428" w:rsidRPr="007646DD" w:rsidRDefault="00932428" w:rsidP="00932428">
      <w:pPr>
        <w:autoSpaceDE w:val="0"/>
        <w:autoSpaceDN w:val="0"/>
        <w:adjustRightInd w:val="0"/>
        <w:spacing w:after="0" w:line="288" w:lineRule="auto"/>
        <w:jc w:val="right"/>
        <w:rPr>
          <w:rFonts w:eastAsia="Times New Roman" w:cs="Times New Roman"/>
          <w:szCs w:val="20"/>
        </w:rPr>
      </w:pPr>
      <w:r w:rsidRPr="007646DD">
        <w:rPr>
          <w:rFonts w:eastAsia="Times New Roman" w:cs="Times New Roman"/>
          <w:szCs w:val="20"/>
        </w:rPr>
        <w:t>we współpracy</w:t>
      </w:r>
    </w:p>
    <w:p w14:paraId="7E72215C" w14:textId="77777777" w:rsidR="00932428" w:rsidRPr="007646DD" w:rsidRDefault="00932428" w:rsidP="00932428">
      <w:pPr>
        <w:autoSpaceDE w:val="0"/>
        <w:autoSpaceDN w:val="0"/>
        <w:adjustRightInd w:val="0"/>
        <w:spacing w:after="0" w:line="288" w:lineRule="auto"/>
        <w:jc w:val="right"/>
        <w:rPr>
          <w:rFonts w:eastAsia="Cambria" w:cs="Cambria"/>
          <w:b/>
          <w:szCs w:val="20"/>
          <w:lang w:eastAsia="pl-PL"/>
        </w:rPr>
      </w:pPr>
      <w:r w:rsidRPr="007646DD">
        <w:rPr>
          <w:rFonts w:eastAsia="Times New Roman" w:cs="Times New Roman"/>
          <w:szCs w:val="20"/>
        </w:rPr>
        <w:t xml:space="preserve">z Laboratoriami Drogowymi </w:t>
      </w:r>
      <w:r w:rsidRPr="007646DD">
        <w:rPr>
          <w:rFonts w:eastAsia="Times New Roman" w:cs="Times New Roman"/>
          <w:szCs w:val="20"/>
          <w:lang w:eastAsia="pl-PL"/>
        </w:rPr>
        <w:t>GDDKiA</w:t>
      </w:r>
    </w:p>
    <w:p w14:paraId="7B76D0A9" w14:textId="77777777" w:rsidR="00932428" w:rsidRPr="007646DD" w:rsidRDefault="00932428" w:rsidP="00932428">
      <w:pPr>
        <w:rPr>
          <w:szCs w:val="20"/>
        </w:rPr>
      </w:pPr>
      <w:r w:rsidRPr="007646DD">
        <w:rPr>
          <w:szCs w:val="20"/>
        </w:rPr>
        <w:br w:type="page"/>
      </w:r>
    </w:p>
    <w:p w14:paraId="182FE88B" w14:textId="77777777" w:rsidR="004803CC" w:rsidRPr="007646DD" w:rsidRDefault="004803CC" w:rsidP="00D13BF5">
      <w:pPr>
        <w:rPr>
          <w:szCs w:val="20"/>
        </w:rPr>
      </w:pPr>
      <w:r w:rsidRPr="007646DD">
        <w:rPr>
          <w:szCs w:val="20"/>
        </w:rPr>
        <w:t>SPIS TREŚCI</w:t>
      </w:r>
    </w:p>
    <w:p w14:paraId="00F8EDCC" w14:textId="77777777" w:rsidR="008B7269" w:rsidRDefault="00B5488B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 w:rsidRPr="00B5488B">
        <w:rPr>
          <w:szCs w:val="20"/>
        </w:rPr>
        <w:fldChar w:fldCharType="begin"/>
      </w:r>
      <w:r w:rsidRPr="00B5488B">
        <w:rPr>
          <w:szCs w:val="20"/>
        </w:rPr>
        <w:instrText xml:space="preserve"> TOC \o "1-2" \h \z \u </w:instrText>
      </w:r>
      <w:r w:rsidRPr="00B5488B">
        <w:rPr>
          <w:szCs w:val="20"/>
        </w:rPr>
        <w:fldChar w:fldCharType="separate"/>
      </w:r>
      <w:hyperlink w:anchor="_Toc64387178" w:history="1">
        <w:r w:rsidR="008B7269" w:rsidRPr="006A03DD">
          <w:rPr>
            <w:rStyle w:val="Hipercze"/>
            <w:noProof/>
          </w:rPr>
          <w:t>1.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WSTĘP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_Toc64387178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5</w:t>
        </w:r>
        <w:r w:rsidR="008B7269">
          <w:rPr>
            <w:noProof/>
            <w:webHidden/>
          </w:rPr>
          <w:fldChar w:fldCharType="end"/>
        </w:r>
      </w:hyperlink>
    </w:p>
    <w:p w14:paraId="68C761A8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79" w:history="1">
        <w:r w:rsidR="008B7269" w:rsidRPr="006A03DD">
          <w:rPr>
            <w:rStyle w:val="Hipercze"/>
            <w:noProof/>
          </w:rPr>
          <w:t>1.1.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Nazwa zadania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_Toc64387179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5</w:t>
        </w:r>
        <w:r w:rsidR="008B7269">
          <w:rPr>
            <w:noProof/>
            <w:webHidden/>
          </w:rPr>
          <w:fldChar w:fldCharType="end"/>
        </w:r>
      </w:hyperlink>
    </w:p>
    <w:p w14:paraId="43FA4CDD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80" w:history="1">
        <w:r w:rsidR="008B7269" w:rsidRPr="006A03DD">
          <w:rPr>
            <w:rStyle w:val="Hipercze"/>
            <w:noProof/>
          </w:rPr>
          <w:t>1.2.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Przedmiot WWiORB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_Toc64387180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5</w:t>
        </w:r>
        <w:r w:rsidR="008B7269">
          <w:rPr>
            <w:noProof/>
            <w:webHidden/>
          </w:rPr>
          <w:fldChar w:fldCharType="end"/>
        </w:r>
      </w:hyperlink>
    </w:p>
    <w:p w14:paraId="74638FA0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81" w:history="1">
        <w:r w:rsidR="008B7269" w:rsidRPr="006A03DD">
          <w:rPr>
            <w:rStyle w:val="Hipercze"/>
            <w:noProof/>
          </w:rPr>
          <w:t>1.3.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Zakres stosowania WWiORB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_Toc64387181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5</w:t>
        </w:r>
        <w:r w:rsidR="008B7269">
          <w:rPr>
            <w:noProof/>
            <w:webHidden/>
          </w:rPr>
          <w:fldChar w:fldCharType="end"/>
        </w:r>
      </w:hyperlink>
    </w:p>
    <w:p w14:paraId="2A89E90F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82" w:history="1">
        <w:r w:rsidR="008B7269" w:rsidRPr="006A03DD">
          <w:rPr>
            <w:rStyle w:val="Hipercze"/>
            <w:noProof/>
          </w:rPr>
          <w:t>1.4.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Informacje ogólne o terenie budowy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_Toc64387182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5</w:t>
        </w:r>
        <w:r w:rsidR="008B7269">
          <w:rPr>
            <w:noProof/>
            <w:webHidden/>
          </w:rPr>
          <w:fldChar w:fldCharType="end"/>
        </w:r>
      </w:hyperlink>
    </w:p>
    <w:p w14:paraId="07BEA8B6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83" w:history="1">
        <w:r w:rsidR="008B7269" w:rsidRPr="006A03DD">
          <w:rPr>
            <w:rStyle w:val="Hipercze"/>
            <w:noProof/>
          </w:rPr>
          <w:t>1.5.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Określenia podstawowe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_Toc64387183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5</w:t>
        </w:r>
        <w:r w:rsidR="008B7269">
          <w:rPr>
            <w:noProof/>
            <w:webHidden/>
          </w:rPr>
          <w:fldChar w:fldCharType="end"/>
        </w:r>
      </w:hyperlink>
    </w:p>
    <w:p w14:paraId="385B13CD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84" w:history="1">
        <w:r w:rsidR="008B7269" w:rsidRPr="006A03DD">
          <w:rPr>
            <w:rStyle w:val="Hipercze"/>
            <w:noProof/>
          </w:rPr>
          <w:t>1.6.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Ogólne wymagania dotyczące robót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_Toc64387184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5</w:t>
        </w:r>
        <w:r w:rsidR="008B7269">
          <w:rPr>
            <w:noProof/>
            <w:webHidden/>
          </w:rPr>
          <w:fldChar w:fldCharType="end"/>
        </w:r>
      </w:hyperlink>
    </w:p>
    <w:p w14:paraId="19137678" w14:textId="77777777" w:rsidR="008B7269" w:rsidRDefault="0087316E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85" w:history="1">
        <w:r w:rsidR="008B7269" w:rsidRPr="006A03DD">
          <w:rPr>
            <w:rStyle w:val="Hipercze"/>
            <w:noProof/>
          </w:rPr>
          <w:t>2.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MATERIAŁY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_Toc64387185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5</w:t>
        </w:r>
        <w:r w:rsidR="008B7269">
          <w:rPr>
            <w:noProof/>
            <w:webHidden/>
          </w:rPr>
          <w:fldChar w:fldCharType="end"/>
        </w:r>
      </w:hyperlink>
    </w:p>
    <w:p w14:paraId="1AB488A7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86" w:history="1">
        <w:r w:rsidR="008B7269" w:rsidRPr="006A03DD">
          <w:rPr>
            <w:rStyle w:val="Hipercze"/>
            <w:caps/>
            <w:noProof/>
          </w:rPr>
          <w:t>2.1.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caps/>
            <w:noProof/>
          </w:rPr>
          <w:t>O</w:t>
        </w:r>
        <w:r w:rsidR="008B7269" w:rsidRPr="006A03DD">
          <w:rPr>
            <w:rStyle w:val="Hipercze"/>
            <w:noProof/>
          </w:rPr>
          <w:t>gólne wymagania dotyczące materiałów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_Toc64387186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5</w:t>
        </w:r>
        <w:r w:rsidR="008B7269">
          <w:rPr>
            <w:noProof/>
            <w:webHidden/>
          </w:rPr>
          <w:fldChar w:fldCharType="end"/>
        </w:r>
      </w:hyperlink>
    </w:p>
    <w:p w14:paraId="1AEB24D8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87" w:history="1">
        <w:r w:rsidR="008B7269" w:rsidRPr="006A03DD">
          <w:rPr>
            <w:rStyle w:val="Hipercze"/>
            <w:noProof/>
          </w:rPr>
          <w:t>2.2.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Krawężniki betonowe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_Toc64387187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5</w:t>
        </w:r>
        <w:r w:rsidR="008B7269">
          <w:rPr>
            <w:noProof/>
            <w:webHidden/>
          </w:rPr>
          <w:fldChar w:fldCharType="end"/>
        </w:r>
      </w:hyperlink>
    </w:p>
    <w:p w14:paraId="49F13275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88" w:history="1">
        <w:r w:rsidR="008B7269" w:rsidRPr="006A03DD">
          <w:rPr>
            <w:rStyle w:val="Hipercze"/>
            <w:noProof/>
          </w:rPr>
          <w:t>2.3.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Beton na ławę fundamentową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_Toc64387188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8</w:t>
        </w:r>
        <w:r w:rsidR="008B7269">
          <w:rPr>
            <w:noProof/>
            <w:webHidden/>
          </w:rPr>
          <w:fldChar w:fldCharType="end"/>
        </w:r>
      </w:hyperlink>
    </w:p>
    <w:p w14:paraId="452990FD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89" w:history="1">
        <w:r w:rsidR="008B7269" w:rsidRPr="006A03DD">
          <w:rPr>
            <w:rStyle w:val="Hipercze"/>
            <w:noProof/>
          </w:rPr>
          <w:t>2.4.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Podsypka cementowo-piaskowa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_Toc64387189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8</w:t>
        </w:r>
        <w:r w:rsidR="008B7269">
          <w:rPr>
            <w:noProof/>
            <w:webHidden/>
          </w:rPr>
          <w:fldChar w:fldCharType="end"/>
        </w:r>
      </w:hyperlink>
    </w:p>
    <w:p w14:paraId="66AC159F" w14:textId="77777777" w:rsidR="008B7269" w:rsidRDefault="0087316E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90" w:history="1">
        <w:r w:rsidR="008B7269" w:rsidRPr="006A03DD">
          <w:rPr>
            <w:rStyle w:val="Hipercze"/>
            <w:noProof/>
          </w:rPr>
          <w:t>3.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SPRZĘT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_Toc64387190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8</w:t>
        </w:r>
        <w:r w:rsidR="008B7269">
          <w:rPr>
            <w:noProof/>
            <w:webHidden/>
          </w:rPr>
          <w:fldChar w:fldCharType="end"/>
        </w:r>
      </w:hyperlink>
    </w:p>
    <w:p w14:paraId="72C65B30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91" w:history="1">
        <w:r w:rsidR="008B7269" w:rsidRPr="006A03DD">
          <w:rPr>
            <w:rStyle w:val="Hipercze"/>
            <w:noProof/>
          </w:rPr>
          <w:t>3.1.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Ogólne wymagania dotyczące sprzętu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_Toc64387191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8</w:t>
        </w:r>
        <w:r w:rsidR="008B7269">
          <w:rPr>
            <w:noProof/>
            <w:webHidden/>
          </w:rPr>
          <w:fldChar w:fldCharType="end"/>
        </w:r>
      </w:hyperlink>
    </w:p>
    <w:p w14:paraId="3EA525E4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92" w:history="1">
        <w:r w:rsidR="008B7269" w:rsidRPr="006A03DD">
          <w:rPr>
            <w:rStyle w:val="Hipercze"/>
            <w:noProof/>
          </w:rPr>
          <w:t>3.2.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Sprzęt stosowany do wykonywania robót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_Toc64387192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8</w:t>
        </w:r>
        <w:r w:rsidR="008B7269">
          <w:rPr>
            <w:noProof/>
            <w:webHidden/>
          </w:rPr>
          <w:fldChar w:fldCharType="end"/>
        </w:r>
      </w:hyperlink>
    </w:p>
    <w:p w14:paraId="60AB7391" w14:textId="77777777" w:rsidR="008B7269" w:rsidRDefault="0087316E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93" w:history="1">
        <w:r w:rsidR="008B7269" w:rsidRPr="006A03DD">
          <w:rPr>
            <w:rStyle w:val="Hipercze"/>
            <w:noProof/>
          </w:rPr>
          <w:t>4.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TRANSPORT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_Toc64387193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8</w:t>
        </w:r>
        <w:r w:rsidR="008B7269">
          <w:rPr>
            <w:noProof/>
            <w:webHidden/>
          </w:rPr>
          <w:fldChar w:fldCharType="end"/>
        </w:r>
      </w:hyperlink>
    </w:p>
    <w:p w14:paraId="2C7D766A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94" w:history="1">
        <w:r w:rsidR="008B7269" w:rsidRPr="006A03DD">
          <w:rPr>
            <w:rStyle w:val="Hipercze"/>
            <w:noProof/>
          </w:rPr>
          <w:t>4.1.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Ogólne wymagania dotyczące transportu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_Toc64387194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8</w:t>
        </w:r>
        <w:r w:rsidR="008B7269">
          <w:rPr>
            <w:noProof/>
            <w:webHidden/>
          </w:rPr>
          <w:fldChar w:fldCharType="end"/>
        </w:r>
      </w:hyperlink>
    </w:p>
    <w:p w14:paraId="64349A32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95" w:history="1">
        <w:r w:rsidR="008B7269" w:rsidRPr="006A03DD">
          <w:rPr>
            <w:rStyle w:val="Hipercze"/>
            <w:noProof/>
          </w:rPr>
          <w:t>4.2.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Transport krawężników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_Toc64387195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8</w:t>
        </w:r>
        <w:r w:rsidR="008B7269">
          <w:rPr>
            <w:noProof/>
            <w:webHidden/>
          </w:rPr>
          <w:fldChar w:fldCharType="end"/>
        </w:r>
      </w:hyperlink>
    </w:p>
    <w:p w14:paraId="510C5A43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96" w:history="1">
        <w:r w:rsidR="008B7269" w:rsidRPr="006A03DD">
          <w:rPr>
            <w:rStyle w:val="Hipercze"/>
            <w:noProof/>
          </w:rPr>
          <w:t>4.3.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Transport pozostałych materiałów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_Toc64387196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9</w:t>
        </w:r>
        <w:r w:rsidR="008B7269">
          <w:rPr>
            <w:noProof/>
            <w:webHidden/>
          </w:rPr>
          <w:fldChar w:fldCharType="end"/>
        </w:r>
      </w:hyperlink>
    </w:p>
    <w:p w14:paraId="61EF9DF8" w14:textId="77777777" w:rsidR="008B7269" w:rsidRDefault="0087316E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97" w:history="1">
        <w:r w:rsidR="008B7269" w:rsidRPr="006A03DD">
          <w:rPr>
            <w:rStyle w:val="Hipercze"/>
            <w:noProof/>
          </w:rPr>
          <w:t>5.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WYKONANIE ROBÓT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_Toc64387197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9</w:t>
        </w:r>
        <w:r w:rsidR="008B7269">
          <w:rPr>
            <w:noProof/>
            <w:webHidden/>
          </w:rPr>
          <w:fldChar w:fldCharType="end"/>
        </w:r>
      </w:hyperlink>
    </w:p>
    <w:p w14:paraId="408C26EF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98" w:history="1">
        <w:r w:rsidR="008B7269" w:rsidRPr="006A03DD">
          <w:rPr>
            <w:rStyle w:val="Hipercze"/>
            <w:noProof/>
          </w:rPr>
          <w:t>5.1.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caps/>
            <w:noProof/>
          </w:rPr>
          <w:t>O</w:t>
        </w:r>
        <w:r w:rsidR="008B7269" w:rsidRPr="006A03DD">
          <w:rPr>
            <w:rStyle w:val="Hipercze"/>
            <w:noProof/>
          </w:rPr>
          <w:t>gólne zasady wykonywania robót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_Toc64387198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9</w:t>
        </w:r>
        <w:r w:rsidR="008B7269">
          <w:rPr>
            <w:noProof/>
            <w:webHidden/>
          </w:rPr>
          <w:fldChar w:fldCharType="end"/>
        </w:r>
      </w:hyperlink>
    </w:p>
    <w:p w14:paraId="5BBE719E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199" w:history="1">
        <w:r w:rsidR="008B7269" w:rsidRPr="006A03DD">
          <w:rPr>
            <w:rStyle w:val="Hipercze"/>
            <w:noProof/>
          </w:rPr>
          <w:t>5.2.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Wykonanie koryta pod ławy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_Toc64387199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9</w:t>
        </w:r>
        <w:r w:rsidR="008B7269">
          <w:rPr>
            <w:noProof/>
            <w:webHidden/>
          </w:rPr>
          <w:fldChar w:fldCharType="end"/>
        </w:r>
      </w:hyperlink>
    </w:p>
    <w:p w14:paraId="3419AF96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200" w:history="1">
        <w:r w:rsidR="008B7269" w:rsidRPr="006A03DD">
          <w:rPr>
            <w:rStyle w:val="Hipercze"/>
            <w:noProof/>
          </w:rPr>
          <w:t>5.3.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Ława betonowa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_Toc64387200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9</w:t>
        </w:r>
        <w:r w:rsidR="008B7269">
          <w:rPr>
            <w:noProof/>
            <w:webHidden/>
          </w:rPr>
          <w:fldChar w:fldCharType="end"/>
        </w:r>
      </w:hyperlink>
    </w:p>
    <w:p w14:paraId="5871EAA0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201" w:history="1">
        <w:r w:rsidR="008B7269" w:rsidRPr="006A03DD">
          <w:rPr>
            <w:rStyle w:val="Hipercze"/>
            <w:noProof/>
          </w:rPr>
          <w:t>5.4.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Ustawienie krawężników betonowych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_Toc64387201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9</w:t>
        </w:r>
        <w:r w:rsidR="008B7269">
          <w:rPr>
            <w:noProof/>
            <w:webHidden/>
          </w:rPr>
          <w:fldChar w:fldCharType="end"/>
        </w:r>
      </w:hyperlink>
    </w:p>
    <w:p w14:paraId="2542F3DD" w14:textId="77777777" w:rsidR="008B7269" w:rsidRDefault="0087316E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202" w:history="1">
        <w:r w:rsidR="008B7269" w:rsidRPr="006A03DD">
          <w:rPr>
            <w:rStyle w:val="Hipercze"/>
            <w:noProof/>
          </w:rPr>
          <w:t>6.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KONTROLA JAKOŚCI ROBÓT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_Toc64387202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10</w:t>
        </w:r>
        <w:r w:rsidR="008B7269">
          <w:rPr>
            <w:noProof/>
            <w:webHidden/>
          </w:rPr>
          <w:fldChar w:fldCharType="end"/>
        </w:r>
      </w:hyperlink>
    </w:p>
    <w:p w14:paraId="149222CE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203" w:history="1">
        <w:r w:rsidR="008B7269" w:rsidRPr="006A03DD">
          <w:rPr>
            <w:rStyle w:val="Hipercze"/>
            <w:noProof/>
          </w:rPr>
          <w:t>6.1.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Ogólne wymagania dotyczące kontroli jakości robót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_Toc64387203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10</w:t>
        </w:r>
        <w:r w:rsidR="008B7269">
          <w:rPr>
            <w:noProof/>
            <w:webHidden/>
          </w:rPr>
          <w:fldChar w:fldCharType="end"/>
        </w:r>
      </w:hyperlink>
    </w:p>
    <w:p w14:paraId="454DF12F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204" w:history="1">
        <w:r w:rsidR="008B7269" w:rsidRPr="006A03DD">
          <w:rPr>
            <w:rStyle w:val="Hipercze"/>
            <w:noProof/>
          </w:rPr>
          <w:t>6.2.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Badania i pomiary Wykonawcy</w:t>
        </w:r>
        <w:r w:rsidR="008B7269" w:rsidRPr="006A03DD">
          <w:rPr>
            <w:rStyle w:val="Hipercze"/>
            <w:noProof/>
            <w:spacing w:val="-6"/>
          </w:rPr>
          <w:t xml:space="preserve"> - zgodnie z D-M-00.00.00 „Wymagania ogólne”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_Toc64387204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11</w:t>
        </w:r>
        <w:r w:rsidR="008B7269">
          <w:rPr>
            <w:noProof/>
            <w:webHidden/>
          </w:rPr>
          <w:fldChar w:fldCharType="end"/>
        </w:r>
      </w:hyperlink>
    </w:p>
    <w:p w14:paraId="5A2A6254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207" w:history="1">
        <w:r w:rsidR="008B7269" w:rsidRPr="006A03DD">
          <w:rPr>
            <w:rStyle w:val="Hipercze"/>
            <w:noProof/>
          </w:rPr>
          <w:t>6.3.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Badania i pomiary kontrolne</w:t>
        </w:r>
        <w:r w:rsidR="008B7269" w:rsidRPr="006A03DD">
          <w:rPr>
            <w:rStyle w:val="Hipercze"/>
            <w:noProof/>
            <w:spacing w:val="-6"/>
          </w:rPr>
          <w:t xml:space="preserve"> - zgodnie z D-M-00.00.00 „Wymagania ogólne”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_Toc64387207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11</w:t>
        </w:r>
        <w:r w:rsidR="008B7269">
          <w:rPr>
            <w:noProof/>
            <w:webHidden/>
          </w:rPr>
          <w:fldChar w:fldCharType="end"/>
        </w:r>
      </w:hyperlink>
    </w:p>
    <w:p w14:paraId="270B0A95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210" w:history="1">
        <w:r w:rsidR="008B7269" w:rsidRPr="006A03DD">
          <w:rPr>
            <w:rStyle w:val="Hipercze"/>
            <w:noProof/>
          </w:rPr>
          <w:t>6.4.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Badania i pomiary kontrolne dodatkowe</w:t>
        </w:r>
        <w:r w:rsidR="008B7269" w:rsidRPr="006A03DD">
          <w:rPr>
            <w:rStyle w:val="Hipercze"/>
            <w:noProof/>
            <w:spacing w:val="-6"/>
          </w:rPr>
          <w:t xml:space="preserve"> - zgodnie z D-M-00.00.00 „Wymagania ogólne”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_Toc64387210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11</w:t>
        </w:r>
        <w:r w:rsidR="008B7269">
          <w:rPr>
            <w:noProof/>
            <w:webHidden/>
          </w:rPr>
          <w:fldChar w:fldCharType="end"/>
        </w:r>
      </w:hyperlink>
    </w:p>
    <w:p w14:paraId="6DA1B657" w14:textId="77777777" w:rsidR="008B7269" w:rsidRDefault="0087316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64387213" w:history="1">
        <w:r w:rsidR="008B7269" w:rsidRPr="006A03DD">
          <w:rPr>
            <w:rStyle w:val="Hipercze"/>
            <w:noProof/>
          </w:rPr>
          <w:t>6.5.</w:t>
        </w:r>
        <w:r w:rsidR="008B7269">
          <w:rPr>
            <w:rFonts w:asciiTheme="minorHAnsi" w:eastAsiaTheme="minorEastAsia" w:hAnsiTheme="minorHAnsi"/>
            <w:noProof/>
            <w:sz w:val="22"/>
            <w:lang w:eastAsia="pl-PL"/>
          </w:rPr>
          <w:tab/>
        </w:r>
        <w:r w:rsidR="008B7269" w:rsidRPr="006A03DD">
          <w:rPr>
            <w:rStyle w:val="Hipercze"/>
            <w:noProof/>
          </w:rPr>
          <w:t>Badania i pomiary arbitrażowe</w:t>
        </w:r>
        <w:r w:rsidR="008B7269" w:rsidRPr="006A03DD">
          <w:rPr>
            <w:rStyle w:val="Hipercze"/>
            <w:noProof/>
            <w:spacing w:val="-6"/>
          </w:rPr>
          <w:t xml:space="preserve"> - zgodnie z D-M-00.00.00 „Wymagania ogólne”</w:t>
        </w:r>
        <w:r w:rsidR="008B7269">
          <w:rPr>
            <w:noProof/>
            <w:webHidden/>
          </w:rPr>
          <w:tab/>
        </w:r>
        <w:r w:rsidR="008B7269">
          <w:rPr>
            <w:noProof/>
            <w:webHidden/>
          </w:rPr>
          <w:fldChar w:fldCharType="begin"/>
        </w:r>
        <w:r w:rsidR="008B7269">
          <w:rPr>
            <w:noProof/>
            <w:webHidden/>
          </w:rPr>
          <w:instrText xml:space="preserve"> PAGEREF _Toc64387213 \h </w:instrText>
        </w:r>
        <w:r w:rsidR="008B7269">
          <w:rPr>
            <w:noProof/>
            <w:webHidden/>
          </w:rPr>
        </w:r>
        <w:r w:rsidR="008B7269">
          <w:rPr>
            <w:noProof/>
            <w:webHidden/>
          </w:rPr>
          <w:fldChar w:fldCharType="separate"/>
        </w:r>
        <w:r w:rsidR="007658EF">
          <w:rPr>
            <w:noProof/>
            <w:webHidden/>
          </w:rPr>
          <w:t>11</w:t>
        </w:r>
        <w:r w:rsidR="008B7269">
          <w:rPr>
            <w:noProof/>
            <w:webHidden/>
          </w:rPr>
          <w:fldChar w:fldCharType="end"/>
        </w:r>
      </w:hyperlink>
    </w:p>
    <w:p w14:paraId="6FDD1AFE" w14:textId="77777777" w:rsidR="008B7269" w:rsidRDefault="007658EF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HYPERLINK \l "_Toc64387217" </w:instrText>
      </w:r>
      <w:r>
        <w:fldChar w:fldCharType="separate"/>
      </w:r>
      <w:r w:rsidR="008B7269" w:rsidRPr="006A03DD">
        <w:rPr>
          <w:rStyle w:val="Hipercze"/>
          <w:noProof/>
        </w:rPr>
        <w:t>6.6.</w:t>
      </w:r>
      <w:r w:rsidR="008B7269">
        <w:rPr>
          <w:rFonts w:asciiTheme="minorHAnsi" w:eastAsiaTheme="minorEastAsia" w:hAnsiTheme="minorHAnsi"/>
          <w:noProof/>
          <w:sz w:val="22"/>
          <w:lang w:eastAsia="pl-PL"/>
        </w:rPr>
        <w:tab/>
      </w:r>
      <w:r w:rsidR="008B7269" w:rsidRPr="006A03DD">
        <w:rPr>
          <w:rStyle w:val="Hipercze"/>
          <w:noProof/>
        </w:rPr>
        <w:t>Badania przed przystąpieniem do robót</w:t>
      </w:r>
      <w:r w:rsidR="008B7269" w:rsidRPr="006A03DD">
        <w:rPr>
          <w:rStyle w:val="Hipercze"/>
          <w:noProof/>
          <w:spacing w:val="-6"/>
        </w:rPr>
        <w:t xml:space="preserve"> - zgodnie z D-M-00.00.00 „Wymagania ogólne”</w:t>
      </w:r>
      <w:r w:rsidR="008B7269">
        <w:rPr>
          <w:noProof/>
          <w:webHidden/>
        </w:rPr>
        <w:tab/>
      </w:r>
      <w:r w:rsidR="008B7269">
        <w:rPr>
          <w:noProof/>
          <w:webHidden/>
        </w:rPr>
        <w:fldChar w:fldCharType="begin"/>
      </w:r>
      <w:r w:rsidR="008B7269">
        <w:rPr>
          <w:noProof/>
          <w:webHidden/>
        </w:rPr>
        <w:instrText xml:space="preserve"> PAGEREF _Toc64387217 \h </w:instrText>
      </w:r>
      <w:r w:rsidR="008B7269">
        <w:rPr>
          <w:noProof/>
          <w:webHidden/>
        </w:rPr>
      </w:r>
      <w:r w:rsidR="008B7269">
        <w:rPr>
          <w:noProof/>
          <w:webHidden/>
        </w:rPr>
        <w:fldChar w:fldCharType="separate"/>
      </w:r>
      <w:ins w:id="9" w:author="Rak Bartosz" w:date="2021-02-22T13:58:00Z">
        <w:r>
          <w:rPr>
            <w:noProof/>
            <w:webHidden/>
          </w:rPr>
          <w:t>12</w:t>
        </w:r>
      </w:ins>
      <w:del w:id="10" w:author="Rak Bartosz" w:date="2021-02-22T13:58:00Z">
        <w:r w:rsidR="008B7269" w:rsidDel="007658EF">
          <w:rPr>
            <w:noProof/>
            <w:webHidden/>
          </w:rPr>
          <w:delText>11</w:delText>
        </w:r>
      </w:del>
      <w:r w:rsidR="008B7269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106177FD" w14:textId="77777777" w:rsidR="008B7269" w:rsidRDefault="007658EF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HYPERLINK \l "_Toc64387218" </w:instrText>
      </w:r>
      <w:r>
        <w:fldChar w:fldCharType="separate"/>
      </w:r>
      <w:r w:rsidR="008B7269" w:rsidRPr="006A03DD">
        <w:rPr>
          <w:rStyle w:val="Hipercze"/>
          <w:noProof/>
        </w:rPr>
        <w:t>6.7.</w:t>
      </w:r>
      <w:r w:rsidR="008B7269">
        <w:rPr>
          <w:rFonts w:asciiTheme="minorHAnsi" w:eastAsiaTheme="minorEastAsia" w:hAnsiTheme="minorHAnsi"/>
          <w:noProof/>
          <w:sz w:val="22"/>
          <w:lang w:eastAsia="pl-PL"/>
        </w:rPr>
        <w:tab/>
      </w:r>
      <w:r w:rsidR="008B7269" w:rsidRPr="006A03DD">
        <w:rPr>
          <w:rStyle w:val="Hipercze"/>
          <w:noProof/>
        </w:rPr>
        <w:t>Badania odbiorcze krawężników</w:t>
      </w:r>
      <w:r w:rsidR="008B7269">
        <w:rPr>
          <w:noProof/>
          <w:webHidden/>
        </w:rPr>
        <w:tab/>
      </w:r>
      <w:r w:rsidR="008B7269">
        <w:rPr>
          <w:noProof/>
          <w:webHidden/>
        </w:rPr>
        <w:fldChar w:fldCharType="begin"/>
      </w:r>
      <w:r w:rsidR="008B7269">
        <w:rPr>
          <w:noProof/>
          <w:webHidden/>
        </w:rPr>
        <w:instrText xml:space="preserve"> PAGEREF _Toc64387218 \h </w:instrText>
      </w:r>
      <w:r w:rsidR="008B7269">
        <w:rPr>
          <w:noProof/>
          <w:webHidden/>
        </w:rPr>
      </w:r>
      <w:r w:rsidR="008B7269">
        <w:rPr>
          <w:noProof/>
          <w:webHidden/>
        </w:rPr>
        <w:fldChar w:fldCharType="separate"/>
      </w:r>
      <w:ins w:id="11" w:author="Rak Bartosz" w:date="2021-02-22T13:58:00Z">
        <w:r>
          <w:rPr>
            <w:noProof/>
            <w:webHidden/>
          </w:rPr>
          <w:t>12</w:t>
        </w:r>
      </w:ins>
      <w:del w:id="12" w:author="Rak Bartosz" w:date="2021-02-22T13:58:00Z">
        <w:r w:rsidR="008B7269" w:rsidDel="007658EF">
          <w:rPr>
            <w:noProof/>
            <w:webHidden/>
          </w:rPr>
          <w:delText>11</w:delText>
        </w:r>
      </w:del>
      <w:r w:rsidR="008B7269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0644E62D" w14:textId="77777777" w:rsidR="008B7269" w:rsidRDefault="007658EF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HYPERLINK \l "_Toc64387219" </w:instrText>
      </w:r>
      <w:r>
        <w:fldChar w:fldCharType="separate"/>
      </w:r>
      <w:r w:rsidR="008B7269" w:rsidRPr="006A03DD">
        <w:rPr>
          <w:rStyle w:val="Hipercze"/>
          <w:noProof/>
        </w:rPr>
        <w:t>6.8.</w:t>
      </w:r>
      <w:r w:rsidR="008B7269">
        <w:rPr>
          <w:rFonts w:asciiTheme="minorHAnsi" w:eastAsiaTheme="minorEastAsia" w:hAnsiTheme="minorHAnsi"/>
          <w:noProof/>
          <w:sz w:val="22"/>
          <w:lang w:eastAsia="pl-PL"/>
        </w:rPr>
        <w:tab/>
      </w:r>
      <w:r w:rsidR="008B7269" w:rsidRPr="006A03DD">
        <w:rPr>
          <w:rStyle w:val="Hipercze"/>
          <w:noProof/>
        </w:rPr>
        <w:t>Badania w trakcie robót</w:t>
      </w:r>
      <w:r w:rsidR="008B7269">
        <w:rPr>
          <w:noProof/>
          <w:webHidden/>
        </w:rPr>
        <w:tab/>
      </w:r>
      <w:r w:rsidR="008B7269">
        <w:rPr>
          <w:noProof/>
          <w:webHidden/>
        </w:rPr>
        <w:fldChar w:fldCharType="begin"/>
      </w:r>
      <w:r w:rsidR="008B7269">
        <w:rPr>
          <w:noProof/>
          <w:webHidden/>
        </w:rPr>
        <w:instrText xml:space="preserve"> PAGEREF _Toc64387219 \h </w:instrText>
      </w:r>
      <w:r w:rsidR="008B7269">
        <w:rPr>
          <w:noProof/>
          <w:webHidden/>
        </w:rPr>
      </w:r>
      <w:r w:rsidR="008B7269">
        <w:rPr>
          <w:noProof/>
          <w:webHidden/>
        </w:rPr>
        <w:fldChar w:fldCharType="separate"/>
      </w:r>
      <w:ins w:id="13" w:author="Rak Bartosz" w:date="2021-02-22T13:58:00Z">
        <w:r>
          <w:rPr>
            <w:noProof/>
            <w:webHidden/>
          </w:rPr>
          <w:t>13</w:t>
        </w:r>
      </w:ins>
      <w:del w:id="14" w:author="Rak Bartosz" w:date="2021-02-22T13:58:00Z">
        <w:r w:rsidR="008B7269" w:rsidDel="007658EF">
          <w:rPr>
            <w:noProof/>
            <w:webHidden/>
          </w:rPr>
          <w:delText>12</w:delText>
        </w:r>
      </w:del>
      <w:r w:rsidR="008B7269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1C3F07D8" w14:textId="77777777" w:rsidR="008B7269" w:rsidRDefault="007658EF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HYPERLINK \l "_Toc64387220" </w:instrText>
      </w:r>
      <w:r>
        <w:fldChar w:fldCharType="separate"/>
      </w:r>
      <w:r w:rsidR="008B7269" w:rsidRPr="006A03DD">
        <w:rPr>
          <w:rStyle w:val="Hipercze"/>
          <w:noProof/>
        </w:rPr>
        <w:t>7.</w:t>
      </w:r>
      <w:r w:rsidR="008B7269">
        <w:rPr>
          <w:rFonts w:asciiTheme="minorHAnsi" w:eastAsiaTheme="minorEastAsia" w:hAnsiTheme="minorHAnsi"/>
          <w:noProof/>
          <w:sz w:val="22"/>
          <w:lang w:eastAsia="pl-PL"/>
        </w:rPr>
        <w:tab/>
      </w:r>
      <w:r w:rsidR="008B7269" w:rsidRPr="006A03DD">
        <w:rPr>
          <w:rStyle w:val="Hipercze"/>
          <w:noProof/>
        </w:rPr>
        <w:t>OBMIAR ROBÓT</w:t>
      </w:r>
      <w:r w:rsidR="008B7269">
        <w:rPr>
          <w:noProof/>
          <w:webHidden/>
        </w:rPr>
        <w:tab/>
      </w:r>
      <w:r w:rsidR="008B7269">
        <w:rPr>
          <w:noProof/>
          <w:webHidden/>
        </w:rPr>
        <w:fldChar w:fldCharType="begin"/>
      </w:r>
      <w:r w:rsidR="008B7269">
        <w:rPr>
          <w:noProof/>
          <w:webHidden/>
        </w:rPr>
        <w:instrText xml:space="preserve"> PAGEREF _Toc64387220 \h </w:instrText>
      </w:r>
      <w:r w:rsidR="008B7269">
        <w:rPr>
          <w:noProof/>
          <w:webHidden/>
        </w:rPr>
      </w:r>
      <w:r w:rsidR="008B7269">
        <w:rPr>
          <w:noProof/>
          <w:webHidden/>
        </w:rPr>
        <w:fldChar w:fldCharType="separate"/>
      </w:r>
      <w:ins w:id="15" w:author="Rak Bartosz" w:date="2021-02-22T13:58:00Z">
        <w:r>
          <w:rPr>
            <w:noProof/>
            <w:webHidden/>
          </w:rPr>
          <w:t>14</w:t>
        </w:r>
      </w:ins>
      <w:del w:id="16" w:author="Rak Bartosz" w:date="2021-02-22T13:58:00Z">
        <w:r w:rsidR="008B7269" w:rsidDel="007658EF">
          <w:rPr>
            <w:noProof/>
            <w:webHidden/>
          </w:rPr>
          <w:delText>13</w:delText>
        </w:r>
      </w:del>
      <w:r w:rsidR="008B7269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391CA57D" w14:textId="77777777" w:rsidR="008B7269" w:rsidRDefault="007658EF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HYPERLINK \l "_Toc64387221" </w:instrText>
      </w:r>
      <w:r>
        <w:fldChar w:fldCharType="separate"/>
      </w:r>
      <w:r w:rsidR="008B7269" w:rsidRPr="006A03DD">
        <w:rPr>
          <w:rStyle w:val="Hipercze"/>
          <w:noProof/>
        </w:rPr>
        <w:t>7.1.</w:t>
      </w:r>
      <w:r w:rsidR="008B7269">
        <w:rPr>
          <w:rFonts w:asciiTheme="minorHAnsi" w:eastAsiaTheme="minorEastAsia" w:hAnsiTheme="minorHAnsi"/>
          <w:noProof/>
          <w:sz w:val="22"/>
          <w:lang w:eastAsia="pl-PL"/>
        </w:rPr>
        <w:tab/>
      </w:r>
      <w:r w:rsidR="008B7269" w:rsidRPr="006A03DD">
        <w:rPr>
          <w:rStyle w:val="Hipercze"/>
          <w:noProof/>
        </w:rPr>
        <w:t>Ogólne zasady obmiaru robót</w:t>
      </w:r>
      <w:r w:rsidR="008B7269">
        <w:rPr>
          <w:noProof/>
          <w:webHidden/>
        </w:rPr>
        <w:tab/>
      </w:r>
      <w:r w:rsidR="008B7269">
        <w:rPr>
          <w:noProof/>
          <w:webHidden/>
        </w:rPr>
        <w:fldChar w:fldCharType="begin"/>
      </w:r>
      <w:r w:rsidR="008B7269">
        <w:rPr>
          <w:noProof/>
          <w:webHidden/>
        </w:rPr>
        <w:instrText xml:space="preserve"> PAGEREF _Toc64387221 \h </w:instrText>
      </w:r>
      <w:r w:rsidR="008B7269">
        <w:rPr>
          <w:noProof/>
          <w:webHidden/>
        </w:rPr>
      </w:r>
      <w:r w:rsidR="008B7269">
        <w:rPr>
          <w:noProof/>
          <w:webHidden/>
        </w:rPr>
        <w:fldChar w:fldCharType="separate"/>
      </w:r>
      <w:ins w:id="17" w:author="Rak Bartosz" w:date="2021-02-22T13:58:00Z">
        <w:r>
          <w:rPr>
            <w:noProof/>
            <w:webHidden/>
          </w:rPr>
          <w:t>14</w:t>
        </w:r>
      </w:ins>
      <w:del w:id="18" w:author="Rak Bartosz" w:date="2021-02-22T13:58:00Z">
        <w:r w:rsidR="008B7269" w:rsidDel="007658EF">
          <w:rPr>
            <w:noProof/>
            <w:webHidden/>
          </w:rPr>
          <w:delText>13</w:delText>
        </w:r>
      </w:del>
      <w:r w:rsidR="008B7269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1B0572D8" w14:textId="77777777" w:rsidR="008B7269" w:rsidRDefault="007658EF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HYPERLINK \l "_Toc64387222" </w:instrText>
      </w:r>
      <w:r>
        <w:fldChar w:fldCharType="separate"/>
      </w:r>
      <w:r w:rsidR="008B7269" w:rsidRPr="006A03DD">
        <w:rPr>
          <w:rStyle w:val="Hipercze"/>
          <w:noProof/>
        </w:rPr>
        <w:t>7.2.</w:t>
      </w:r>
      <w:r w:rsidR="008B7269">
        <w:rPr>
          <w:rFonts w:asciiTheme="minorHAnsi" w:eastAsiaTheme="minorEastAsia" w:hAnsiTheme="minorHAnsi"/>
          <w:noProof/>
          <w:sz w:val="22"/>
          <w:lang w:eastAsia="pl-PL"/>
        </w:rPr>
        <w:tab/>
      </w:r>
      <w:r w:rsidR="008B7269" w:rsidRPr="006A03DD">
        <w:rPr>
          <w:rStyle w:val="Hipercze"/>
          <w:noProof/>
        </w:rPr>
        <w:t>Jednostka obmiarowa</w:t>
      </w:r>
      <w:r w:rsidR="008B7269">
        <w:rPr>
          <w:noProof/>
          <w:webHidden/>
        </w:rPr>
        <w:tab/>
      </w:r>
      <w:r w:rsidR="008B7269">
        <w:rPr>
          <w:noProof/>
          <w:webHidden/>
        </w:rPr>
        <w:fldChar w:fldCharType="begin"/>
      </w:r>
      <w:r w:rsidR="008B7269">
        <w:rPr>
          <w:noProof/>
          <w:webHidden/>
        </w:rPr>
        <w:instrText xml:space="preserve"> PAGEREF _Toc64387222 \h </w:instrText>
      </w:r>
      <w:r w:rsidR="008B7269">
        <w:rPr>
          <w:noProof/>
          <w:webHidden/>
        </w:rPr>
      </w:r>
      <w:r w:rsidR="008B7269">
        <w:rPr>
          <w:noProof/>
          <w:webHidden/>
        </w:rPr>
        <w:fldChar w:fldCharType="separate"/>
      </w:r>
      <w:ins w:id="19" w:author="Rak Bartosz" w:date="2021-02-22T13:58:00Z">
        <w:r>
          <w:rPr>
            <w:noProof/>
            <w:webHidden/>
          </w:rPr>
          <w:t>14</w:t>
        </w:r>
      </w:ins>
      <w:del w:id="20" w:author="Rak Bartosz" w:date="2021-02-22T13:58:00Z">
        <w:r w:rsidR="008B7269" w:rsidDel="007658EF">
          <w:rPr>
            <w:noProof/>
            <w:webHidden/>
          </w:rPr>
          <w:delText>13</w:delText>
        </w:r>
      </w:del>
      <w:r w:rsidR="008B7269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3B13986B" w14:textId="77777777" w:rsidR="008B7269" w:rsidRDefault="007658EF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HYPERLINK \l "_Toc64387223" </w:instrText>
      </w:r>
      <w:r>
        <w:fldChar w:fldCharType="separate"/>
      </w:r>
      <w:r w:rsidR="008B7269" w:rsidRPr="006A03DD">
        <w:rPr>
          <w:rStyle w:val="Hipercze"/>
          <w:noProof/>
        </w:rPr>
        <w:t>8.</w:t>
      </w:r>
      <w:r w:rsidR="008B7269">
        <w:rPr>
          <w:rFonts w:asciiTheme="minorHAnsi" w:eastAsiaTheme="minorEastAsia" w:hAnsiTheme="minorHAnsi"/>
          <w:noProof/>
          <w:sz w:val="22"/>
          <w:lang w:eastAsia="pl-PL"/>
        </w:rPr>
        <w:tab/>
      </w:r>
      <w:r w:rsidR="008B7269" w:rsidRPr="006A03DD">
        <w:rPr>
          <w:rStyle w:val="Hipercze"/>
          <w:noProof/>
        </w:rPr>
        <w:t>ODBIÓR ROBÓT</w:t>
      </w:r>
      <w:r w:rsidR="008B7269">
        <w:rPr>
          <w:noProof/>
          <w:webHidden/>
        </w:rPr>
        <w:tab/>
      </w:r>
      <w:r w:rsidR="008B7269">
        <w:rPr>
          <w:noProof/>
          <w:webHidden/>
        </w:rPr>
        <w:fldChar w:fldCharType="begin"/>
      </w:r>
      <w:r w:rsidR="008B7269">
        <w:rPr>
          <w:noProof/>
          <w:webHidden/>
        </w:rPr>
        <w:instrText xml:space="preserve"> PAGEREF _Toc64387223 \h </w:instrText>
      </w:r>
      <w:r w:rsidR="008B7269">
        <w:rPr>
          <w:noProof/>
          <w:webHidden/>
        </w:rPr>
      </w:r>
      <w:r w:rsidR="008B7269">
        <w:rPr>
          <w:noProof/>
          <w:webHidden/>
        </w:rPr>
        <w:fldChar w:fldCharType="separate"/>
      </w:r>
      <w:ins w:id="21" w:author="Rak Bartosz" w:date="2021-02-22T13:58:00Z">
        <w:r>
          <w:rPr>
            <w:noProof/>
            <w:webHidden/>
          </w:rPr>
          <w:t>14</w:t>
        </w:r>
      </w:ins>
      <w:del w:id="22" w:author="Rak Bartosz" w:date="2021-02-22T13:58:00Z">
        <w:r w:rsidR="008B7269" w:rsidDel="007658EF">
          <w:rPr>
            <w:noProof/>
            <w:webHidden/>
          </w:rPr>
          <w:delText>13</w:delText>
        </w:r>
      </w:del>
      <w:r w:rsidR="008B7269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79CB1370" w14:textId="77777777" w:rsidR="008B7269" w:rsidRDefault="007658EF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HYPERLINK \l "_Toc64387224" </w:instrText>
      </w:r>
      <w:r>
        <w:fldChar w:fldCharType="separate"/>
      </w:r>
      <w:r w:rsidR="008B7269" w:rsidRPr="006A03DD">
        <w:rPr>
          <w:rStyle w:val="Hipercze"/>
          <w:noProof/>
        </w:rPr>
        <w:t>8.1.</w:t>
      </w:r>
      <w:r w:rsidR="008B7269">
        <w:rPr>
          <w:rFonts w:asciiTheme="minorHAnsi" w:eastAsiaTheme="minorEastAsia" w:hAnsiTheme="minorHAnsi"/>
          <w:noProof/>
          <w:sz w:val="22"/>
          <w:lang w:eastAsia="pl-PL"/>
        </w:rPr>
        <w:tab/>
      </w:r>
      <w:r w:rsidR="008B7269" w:rsidRPr="006A03DD">
        <w:rPr>
          <w:rStyle w:val="Hipercze"/>
          <w:noProof/>
        </w:rPr>
        <w:t>Ogólne zasady odbioru robót</w:t>
      </w:r>
      <w:r w:rsidR="008B7269">
        <w:rPr>
          <w:noProof/>
          <w:webHidden/>
        </w:rPr>
        <w:tab/>
      </w:r>
      <w:r w:rsidR="008B7269">
        <w:rPr>
          <w:noProof/>
          <w:webHidden/>
        </w:rPr>
        <w:fldChar w:fldCharType="begin"/>
      </w:r>
      <w:r w:rsidR="008B7269">
        <w:rPr>
          <w:noProof/>
          <w:webHidden/>
        </w:rPr>
        <w:instrText xml:space="preserve"> PAGEREF _Toc64387224 \h </w:instrText>
      </w:r>
      <w:r w:rsidR="008B7269">
        <w:rPr>
          <w:noProof/>
          <w:webHidden/>
        </w:rPr>
      </w:r>
      <w:r w:rsidR="008B7269">
        <w:rPr>
          <w:noProof/>
          <w:webHidden/>
        </w:rPr>
        <w:fldChar w:fldCharType="separate"/>
      </w:r>
      <w:ins w:id="23" w:author="Rak Bartosz" w:date="2021-02-22T13:58:00Z">
        <w:r>
          <w:rPr>
            <w:noProof/>
            <w:webHidden/>
          </w:rPr>
          <w:t>14</w:t>
        </w:r>
      </w:ins>
      <w:del w:id="24" w:author="Rak Bartosz" w:date="2021-02-22T13:58:00Z">
        <w:r w:rsidR="008B7269" w:rsidDel="007658EF">
          <w:rPr>
            <w:noProof/>
            <w:webHidden/>
          </w:rPr>
          <w:delText>13</w:delText>
        </w:r>
      </w:del>
      <w:r w:rsidR="008B7269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7EB5B655" w14:textId="77777777" w:rsidR="008B7269" w:rsidRDefault="007658EF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HYPERLINK \l "_Toc64387225" </w:instrText>
      </w:r>
      <w:r>
        <w:fldChar w:fldCharType="separate"/>
      </w:r>
      <w:r w:rsidR="008B7269" w:rsidRPr="006A03DD">
        <w:rPr>
          <w:rStyle w:val="Hipercze"/>
          <w:noProof/>
        </w:rPr>
        <w:t>9.</w:t>
      </w:r>
      <w:r w:rsidR="008B7269">
        <w:rPr>
          <w:rFonts w:asciiTheme="minorHAnsi" w:eastAsiaTheme="minorEastAsia" w:hAnsiTheme="minorHAnsi"/>
          <w:noProof/>
          <w:sz w:val="22"/>
          <w:lang w:eastAsia="pl-PL"/>
        </w:rPr>
        <w:tab/>
      </w:r>
      <w:r w:rsidR="008B7269" w:rsidRPr="006A03DD">
        <w:rPr>
          <w:rStyle w:val="Hipercze"/>
          <w:noProof/>
        </w:rPr>
        <w:t>PODSTAWA PŁATNOŚCI</w:t>
      </w:r>
      <w:r w:rsidR="008B7269">
        <w:rPr>
          <w:noProof/>
          <w:webHidden/>
        </w:rPr>
        <w:tab/>
      </w:r>
      <w:r w:rsidR="008B7269">
        <w:rPr>
          <w:noProof/>
          <w:webHidden/>
        </w:rPr>
        <w:fldChar w:fldCharType="begin"/>
      </w:r>
      <w:r w:rsidR="008B7269">
        <w:rPr>
          <w:noProof/>
          <w:webHidden/>
        </w:rPr>
        <w:instrText xml:space="preserve"> PAGEREF _Toc64387225 \h </w:instrText>
      </w:r>
      <w:r w:rsidR="008B7269">
        <w:rPr>
          <w:noProof/>
          <w:webHidden/>
        </w:rPr>
      </w:r>
      <w:r w:rsidR="008B7269">
        <w:rPr>
          <w:noProof/>
          <w:webHidden/>
        </w:rPr>
        <w:fldChar w:fldCharType="separate"/>
      </w:r>
      <w:ins w:id="25" w:author="Rak Bartosz" w:date="2021-02-22T13:58:00Z">
        <w:r>
          <w:rPr>
            <w:noProof/>
            <w:webHidden/>
          </w:rPr>
          <w:t>14</w:t>
        </w:r>
      </w:ins>
      <w:del w:id="26" w:author="Rak Bartosz" w:date="2021-02-22T13:58:00Z">
        <w:r w:rsidR="008B7269" w:rsidDel="007658EF">
          <w:rPr>
            <w:noProof/>
            <w:webHidden/>
          </w:rPr>
          <w:delText>13</w:delText>
        </w:r>
      </w:del>
      <w:r w:rsidR="008B7269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1C20C475" w14:textId="77777777" w:rsidR="008B7269" w:rsidRDefault="007658EF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HYPERLINK \l "_Toc64387226" </w:instrText>
      </w:r>
      <w:r>
        <w:fldChar w:fldCharType="separate"/>
      </w:r>
      <w:r w:rsidR="008B7269" w:rsidRPr="006A03DD">
        <w:rPr>
          <w:rStyle w:val="Hipercze"/>
          <w:noProof/>
        </w:rPr>
        <w:t>9.1.</w:t>
      </w:r>
      <w:r w:rsidR="008B7269">
        <w:rPr>
          <w:rFonts w:asciiTheme="minorHAnsi" w:eastAsiaTheme="minorEastAsia" w:hAnsiTheme="minorHAnsi"/>
          <w:noProof/>
          <w:sz w:val="22"/>
          <w:lang w:eastAsia="pl-PL"/>
        </w:rPr>
        <w:tab/>
      </w:r>
      <w:r w:rsidR="008B7269" w:rsidRPr="006A03DD">
        <w:rPr>
          <w:rStyle w:val="Hipercze"/>
          <w:noProof/>
        </w:rPr>
        <w:t>Ogólne ustalenia dotyczące podstawy płatności</w:t>
      </w:r>
      <w:r w:rsidR="008B7269">
        <w:rPr>
          <w:noProof/>
          <w:webHidden/>
        </w:rPr>
        <w:tab/>
      </w:r>
      <w:r w:rsidR="008B7269">
        <w:rPr>
          <w:noProof/>
          <w:webHidden/>
        </w:rPr>
        <w:fldChar w:fldCharType="begin"/>
      </w:r>
      <w:r w:rsidR="008B7269">
        <w:rPr>
          <w:noProof/>
          <w:webHidden/>
        </w:rPr>
        <w:instrText xml:space="preserve"> PAGEREF _Toc64387226 \h </w:instrText>
      </w:r>
      <w:r w:rsidR="008B7269">
        <w:rPr>
          <w:noProof/>
          <w:webHidden/>
        </w:rPr>
      </w:r>
      <w:r w:rsidR="008B7269">
        <w:rPr>
          <w:noProof/>
          <w:webHidden/>
        </w:rPr>
        <w:fldChar w:fldCharType="separate"/>
      </w:r>
      <w:ins w:id="27" w:author="Rak Bartosz" w:date="2021-02-22T13:58:00Z">
        <w:r>
          <w:rPr>
            <w:noProof/>
            <w:webHidden/>
          </w:rPr>
          <w:t>14</w:t>
        </w:r>
      </w:ins>
      <w:del w:id="28" w:author="Rak Bartosz" w:date="2021-02-22T13:58:00Z">
        <w:r w:rsidR="008B7269" w:rsidDel="007658EF">
          <w:rPr>
            <w:noProof/>
            <w:webHidden/>
          </w:rPr>
          <w:delText>13</w:delText>
        </w:r>
      </w:del>
      <w:r w:rsidR="008B7269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301D6D6F" w14:textId="77777777" w:rsidR="008B7269" w:rsidRDefault="007658EF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HYPERLINK \l "_Toc64387227" </w:instrText>
      </w:r>
      <w:r>
        <w:fldChar w:fldCharType="separate"/>
      </w:r>
      <w:r w:rsidR="008B7269" w:rsidRPr="006A03DD">
        <w:rPr>
          <w:rStyle w:val="Hipercze"/>
          <w:noProof/>
        </w:rPr>
        <w:t>9.2.</w:t>
      </w:r>
      <w:r w:rsidR="008B7269">
        <w:rPr>
          <w:rFonts w:asciiTheme="minorHAnsi" w:eastAsiaTheme="minorEastAsia" w:hAnsiTheme="minorHAnsi"/>
          <w:noProof/>
          <w:sz w:val="22"/>
          <w:lang w:eastAsia="pl-PL"/>
        </w:rPr>
        <w:tab/>
      </w:r>
      <w:r w:rsidR="008B7269" w:rsidRPr="006A03DD">
        <w:rPr>
          <w:rStyle w:val="Hipercze"/>
          <w:noProof/>
        </w:rPr>
        <w:t>Cena jednostki obmiarowej</w:t>
      </w:r>
      <w:r w:rsidR="008B7269">
        <w:rPr>
          <w:noProof/>
          <w:webHidden/>
        </w:rPr>
        <w:tab/>
      </w:r>
      <w:r w:rsidR="008B7269">
        <w:rPr>
          <w:noProof/>
          <w:webHidden/>
        </w:rPr>
        <w:fldChar w:fldCharType="begin"/>
      </w:r>
      <w:r w:rsidR="008B7269">
        <w:rPr>
          <w:noProof/>
          <w:webHidden/>
        </w:rPr>
        <w:instrText xml:space="preserve"> PAGEREF _Toc64387227 \h </w:instrText>
      </w:r>
      <w:r w:rsidR="008B7269">
        <w:rPr>
          <w:noProof/>
          <w:webHidden/>
        </w:rPr>
      </w:r>
      <w:r w:rsidR="008B7269">
        <w:rPr>
          <w:noProof/>
          <w:webHidden/>
        </w:rPr>
        <w:fldChar w:fldCharType="separate"/>
      </w:r>
      <w:ins w:id="29" w:author="Rak Bartosz" w:date="2021-02-22T13:58:00Z">
        <w:r>
          <w:rPr>
            <w:noProof/>
            <w:webHidden/>
          </w:rPr>
          <w:t>14</w:t>
        </w:r>
      </w:ins>
      <w:del w:id="30" w:author="Rak Bartosz" w:date="2021-02-22T13:58:00Z">
        <w:r w:rsidR="008B7269" w:rsidDel="007658EF">
          <w:rPr>
            <w:noProof/>
            <w:webHidden/>
          </w:rPr>
          <w:delText>13</w:delText>
        </w:r>
      </w:del>
      <w:r w:rsidR="008B7269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73FC0640" w14:textId="77777777" w:rsidR="008B7269" w:rsidRDefault="007658EF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HYPERLINK \l "_Toc64387228" </w:instrText>
      </w:r>
      <w:r>
        <w:fldChar w:fldCharType="separate"/>
      </w:r>
      <w:r w:rsidR="008B7269" w:rsidRPr="006A03DD">
        <w:rPr>
          <w:rStyle w:val="Hipercze"/>
          <w:noProof/>
        </w:rPr>
        <w:t>10.</w:t>
      </w:r>
      <w:r w:rsidR="008B7269">
        <w:rPr>
          <w:rFonts w:asciiTheme="minorHAnsi" w:eastAsiaTheme="minorEastAsia" w:hAnsiTheme="minorHAnsi"/>
          <w:noProof/>
          <w:sz w:val="22"/>
          <w:lang w:eastAsia="pl-PL"/>
        </w:rPr>
        <w:tab/>
      </w:r>
      <w:r w:rsidR="008B7269" w:rsidRPr="006A03DD">
        <w:rPr>
          <w:rStyle w:val="Hipercze"/>
          <w:noProof/>
        </w:rPr>
        <w:t>PRZEPISY ZWIĄZANE</w:t>
      </w:r>
      <w:r w:rsidR="008B7269">
        <w:rPr>
          <w:noProof/>
          <w:webHidden/>
        </w:rPr>
        <w:tab/>
      </w:r>
      <w:r w:rsidR="008B7269">
        <w:rPr>
          <w:noProof/>
          <w:webHidden/>
        </w:rPr>
        <w:fldChar w:fldCharType="begin"/>
      </w:r>
      <w:r w:rsidR="008B7269">
        <w:rPr>
          <w:noProof/>
          <w:webHidden/>
        </w:rPr>
        <w:instrText xml:space="preserve"> PAGEREF _Toc64387228 \h </w:instrText>
      </w:r>
      <w:r w:rsidR="008B7269">
        <w:rPr>
          <w:noProof/>
          <w:webHidden/>
        </w:rPr>
      </w:r>
      <w:r w:rsidR="008B7269">
        <w:rPr>
          <w:noProof/>
          <w:webHidden/>
        </w:rPr>
        <w:fldChar w:fldCharType="separate"/>
      </w:r>
      <w:ins w:id="31" w:author="Rak Bartosz" w:date="2021-02-22T13:58:00Z">
        <w:r>
          <w:rPr>
            <w:noProof/>
            <w:webHidden/>
          </w:rPr>
          <w:t>15</w:t>
        </w:r>
      </w:ins>
      <w:del w:id="32" w:author="Rak Bartosz" w:date="2021-02-22T13:58:00Z">
        <w:r w:rsidR="008B7269" w:rsidDel="007658EF">
          <w:rPr>
            <w:noProof/>
            <w:webHidden/>
          </w:rPr>
          <w:delText>14</w:delText>
        </w:r>
      </w:del>
      <w:r w:rsidR="008B7269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2688B7AB" w14:textId="77777777" w:rsidR="008B7269" w:rsidRDefault="007658EF">
      <w:pPr>
        <w:pStyle w:val="Spistreci1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HYPERLINK \l "_Toc64387229" </w:instrText>
      </w:r>
      <w:r>
        <w:fldChar w:fldCharType="separate"/>
      </w:r>
      <w:r w:rsidR="008B7269" w:rsidRPr="006A03DD">
        <w:rPr>
          <w:rStyle w:val="Hipercze"/>
          <w:noProof/>
          <w:snapToGrid w:val="0"/>
        </w:rPr>
        <w:t>ZAŁĄCZNIK 1</w:t>
      </w:r>
      <w:r w:rsidR="008B7269">
        <w:rPr>
          <w:noProof/>
          <w:webHidden/>
        </w:rPr>
        <w:tab/>
      </w:r>
      <w:r w:rsidR="008B7269">
        <w:rPr>
          <w:noProof/>
          <w:webHidden/>
        </w:rPr>
        <w:fldChar w:fldCharType="begin"/>
      </w:r>
      <w:r w:rsidR="008B7269">
        <w:rPr>
          <w:noProof/>
          <w:webHidden/>
        </w:rPr>
        <w:instrText xml:space="preserve"> PAGEREF _Toc64387229 \h </w:instrText>
      </w:r>
      <w:r w:rsidR="008B7269">
        <w:rPr>
          <w:noProof/>
          <w:webHidden/>
        </w:rPr>
      </w:r>
      <w:r w:rsidR="008B7269">
        <w:rPr>
          <w:noProof/>
          <w:webHidden/>
        </w:rPr>
        <w:fldChar w:fldCharType="separate"/>
      </w:r>
      <w:ins w:id="33" w:author="Rak Bartosz" w:date="2021-02-22T13:58:00Z">
        <w:r>
          <w:rPr>
            <w:noProof/>
            <w:webHidden/>
          </w:rPr>
          <w:t>16</w:t>
        </w:r>
      </w:ins>
      <w:del w:id="34" w:author="Rak Bartosz" w:date="2021-02-22T13:58:00Z">
        <w:r w:rsidR="008B7269" w:rsidDel="007658EF">
          <w:rPr>
            <w:noProof/>
            <w:webHidden/>
          </w:rPr>
          <w:delText>15</w:delText>
        </w:r>
      </w:del>
      <w:r w:rsidR="008B7269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65FADCAE" w14:textId="77777777" w:rsidR="008B7269" w:rsidRDefault="007658EF">
      <w:pPr>
        <w:pStyle w:val="Spistreci1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HYPERLINK \l "_Toc64387230" </w:instrText>
      </w:r>
      <w:r>
        <w:fldChar w:fldCharType="separate"/>
      </w:r>
      <w:r w:rsidR="008B7269" w:rsidRPr="006A03DD">
        <w:rPr>
          <w:rStyle w:val="Hipercze"/>
          <w:noProof/>
        </w:rPr>
        <w:t>Przykładowe kształty i wymiary krawężników betonowych</w:t>
      </w:r>
      <w:r w:rsidR="008B7269">
        <w:rPr>
          <w:noProof/>
          <w:webHidden/>
        </w:rPr>
        <w:tab/>
      </w:r>
      <w:r w:rsidR="008B7269">
        <w:rPr>
          <w:noProof/>
          <w:webHidden/>
        </w:rPr>
        <w:fldChar w:fldCharType="begin"/>
      </w:r>
      <w:r w:rsidR="008B7269">
        <w:rPr>
          <w:noProof/>
          <w:webHidden/>
        </w:rPr>
        <w:instrText xml:space="preserve"> PAGEREF _Toc64387230 \h </w:instrText>
      </w:r>
      <w:r w:rsidR="008B7269">
        <w:rPr>
          <w:noProof/>
          <w:webHidden/>
        </w:rPr>
      </w:r>
      <w:r w:rsidR="008B7269">
        <w:rPr>
          <w:noProof/>
          <w:webHidden/>
        </w:rPr>
        <w:fldChar w:fldCharType="separate"/>
      </w:r>
      <w:ins w:id="35" w:author="Rak Bartosz" w:date="2021-02-22T13:58:00Z">
        <w:r>
          <w:rPr>
            <w:noProof/>
            <w:webHidden/>
          </w:rPr>
          <w:t>16</w:t>
        </w:r>
      </w:ins>
      <w:del w:id="36" w:author="Rak Bartosz" w:date="2021-02-22T13:58:00Z">
        <w:r w:rsidR="008B7269" w:rsidDel="007658EF">
          <w:rPr>
            <w:noProof/>
            <w:webHidden/>
          </w:rPr>
          <w:delText>15</w:delText>
        </w:r>
      </w:del>
      <w:r w:rsidR="008B7269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63F0FCF0" w14:textId="77777777" w:rsidR="004803CC" w:rsidRPr="007646DD" w:rsidRDefault="00B5488B" w:rsidP="00D13BF5">
      <w:pPr>
        <w:rPr>
          <w:szCs w:val="20"/>
        </w:rPr>
      </w:pPr>
      <w:r w:rsidRPr="00B5488B">
        <w:rPr>
          <w:szCs w:val="20"/>
        </w:rPr>
        <w:fldChar w:fldCharType="end"/>
      </w:r>
    </w:p>
    <w:p w14:paraId="1DFD36C3" w14:textId="77777777" w:rsidR="004803CC" w:rsidRPr="007646DD" w:rsidRDefault="004803CC" w:rsidP="00D13BF5">
      <w:pPr>
        <w:rPr>
          <w:szCs w:val="20"/>
        </w:rPr>
        <w:sectPr w:rsidR="004803CC" w:rsidRPr="007646DD" w:rsidSect="007E56E9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62A9FE6" w14:textId="77777777" w:rsidR="00646E9B" w:rsidRPr="00240968" w:rsidRDefault="00646E9B" w:rsidP="007620AD">
      <w:pPr>
        <w:pStyle w:val="Nagwek1"/>
      </w:pPr>
      <w:bookmarkStart w:id="39" w:name="_Toc64387178"/>
      <w:r w:rsidRPr="00240968">
        <w:t>WSTĘP</w:t>
      </w:r>
      <w:bookmarkEnd w:id="39"/>
    </w:p>
    <w:p w14:paraId="7C44F1D9" w14:textId="77777777" w:rsidR="00646E9B" w:rsidRPr="0014426E" w:rsidRDefault="00646E9B" w:rsidP="00097248">
      <w:pPr>
        <w:pStyle w:val="Nagwek2"/>
      </w:pPr>
      <w:bookmarkStart w:id="40" w:name="_Toc7515981"/>
      <w:bookmarkStart w:id="41" w:name="_Toc64387179"/>
      <w:r w:rsidRPr="0014426E">
        <w:t>Nazwa zadania</w:t>
      </w:r>
      <w:bookmarkEnd w:id="40"/>
      <w:bookmarkEnd w:id="41"/>
    </w:p>
    <w:p w14:paraId="7BFF13FB" w14:textId="77777777" w:rsidR="00646E9B" w:rsidRPr="0014426E" w:rsidRDefault="00587D21" w:rsidP="00143F3F">
      <w:pPr>
        <w:rPr>
          <w:i/>
          <w:szCs w:val="20"/>
        </w:rPr>
      </w:pPr>
      <w:r w:rsidRPr="0014426E">
        <w:rPr>
          <w:szCs w:val="20"/>
        </w:rPr>
        <w:t>„…</w:t>
      </w:r>
      <w:r w:rsidR="00AC7CCF">
        <w:rPr>
          <w:szCs w:val="20"/>
        </w:rPr>
        <w:t xml:space="preserve">” </w:t>
      </w:r>
      <w:r w:rsidRPr="0014426E">
        <w:rPr>
          <w:szCs w:val="20"/>
        </w:rPr>
        <w:t>-</w:t>
      </w:r>
      <w:r w:rsidR="00AC7CCF">
        <w:rPr>
          <w:szCs w:val="20"/>
        </w:rPr>
        <w:t xml:space="preserve"> </w:t>
      </w:r>
      <w:r w:rsidRPr="0014426E">
        <w:rPr>
          <w:i/>
          <w:szCs w:val="20"/>
        </w:rPr>
        <w:t>przytoczyć</w:t>
      </w:r>
    </w:p>
    <w:p w14:paraId="03AE71A8" w14:textId="77777777" w:rsidR="00646E9B" w:rsidRPr="0014426E" w:rsidRDefault="00646E9B" w:rsidP="00097248">
      <w:pPr>
        <w:pStyle w:val="Nagwek2"/>
      </w:pPr>
      <w:bookmarkStart w:id="42" w:name="_Toc7515982"/>
      <w:bookmarkStart w:id="43" w:name="_Toc64387180"/>
      <w:r w:rsidRPr="0014426E">
        <w:rPr>
          <w:rStyle w:val="Nagwek2Znak"/>
          <w:b/>
          <w:bCs/>
        </w:rPr>
        <w:t>Przedmiot WWiORB</w:t>
      </w:r>
      <w:bookmarkEnd w:id="42"/>
      <w:bookmarkEnd w:id="43"/>
    </w:p>
    <w:p w14:paraId="564AFC0B" w14:textId="77777777" w:rsidR="00646E9B" w:rsidRPr="0014426E" w:rsidRDefault="00646E9B" w:rsidP="00143F3F">
      <w:pPr>
        <w:rPr>
          <w:szCs w:val="20"/>
        </w:rPr>
      </w:pPr>
      <w:r w:rsidRPr="0014426E">
        <w:rPr>
          <w:szCs w:val="20"/>
        </w:rPr>
        <w:t xml:space="preserve">Przedmiotem niniejszych Warunków Wykonania i Odbioru Robót Budowlanych (WWiORB) </w:t>
      </w:r>
      <w:r w:rsidR="00DA52B0" w:rsidRPr="00DA52B0">
        <w:rPr>
          <w:szCs w:val="20"/>
        </w:rPr>
        <w:t>są wymagania dotyczące wykonania i odbioru robót związanych z ustawieniem krawężników betonowych wraz z wykonaniem ław</w:t>
      </w:r>
      <w:r w:rsidRPr="0014426E">
        <w:rPr>
          <w:szCs w:val="20"/>
        </w:rPr>
        <w:t>.</w:t>
      </w:r>
    </w:p>
    <w:p w14:paraId="15B40CD0" w14:textId="77777777" w:rsidR="00646E9B" w:rsidRPr="0014426E" w:rsidRDefault="00646E9B" w:rsidP="00097248">
      <w:pPr>
        <w:pStyle w:val="Nagwek2"/>
      </w:pPr>
      <w:bookmarkStart w:id="44" w:name="_Toc7515983"/>
      <w:bookmarkStart w:id="45" w:name="_Toc64387181"/>
      <w:r w:rsidRPr="0014426E">
        <w:rPr>
          <w:rStyle w:val="Nagwek2Znak"/>
          <w:b/>
          <w:bCs/>
        </w:rPr>
        <w:t>Zakres stosowania WWiORB</w:t>
      </w:r>
      <w:bookmarkEnd w:id="44"/>
      <w:bookmarkEnd w:id="45"/>
    </w:p>
    <w:p w14:paraId="375C40BC" w14:textId="77777777" w:rsidR="00646E9B" w:rsidRPr="0014426E" w:rsidRDefault="00646E9B" w:rsidP="00143F3F">
      <w:pPr>
        <w:rPr>
          <w:szCs w:val="20"/>
        </w:rPr>
      </w:pPr>
      <w:r w:rsidRPr="0014426E">
        <w:rPr>
          <w:szCs w:val="20"/>
        </w:rPr>
        <w:t>WWiORB są stosowane jako dokument przetargowy i kontraktowy przy zlecaniu i</w:t>
      </w:r>
      <w:r w:rsidR="0067155B" w:rsidRPr="0014426E">
        <w:rPr>
          <w:szCs w:val="20"/>
        </w:rPr>
        <w:t> </w:t>
      </w:r>
      <w:r w:rsidRPr="0014426E">
        <w:rPr>
          <w:szCs w:val="20"/>
        </w:rPr>
        <w:t>realizacji robót na drogach krajowych</w:t>
      </w:r>
      <w:r w:rsidR="00622858">
        <w:rPr>
          <w:szCs w:val="20"/>
        </w:rPr>
        <w:t xml:space="preserve">. </w:t>
      </w:r>
      <w:r w:rsidRPr="0014426E">
        <w:rPr>
          <w:szCs w:val="20"/>
        </w:rPr>
        <w:t>WWiORB stanowią podstawę opracowania Specyfikacji Technicznych Wykonania i Odbioru Robót Budowlanych (STWiORB).</w:t>
      </w:r>
    </w:p>
    <w:p w14:paraId="692C3679" w14:textId="77777777" w:rsidR="00646E9B" w:rsidRPr="0014426E" w:rsidRDefault="00646E9B" w:rsidP="00097248">
      <w:pPr>
        <w:pStyle w:val="Nagwek2"/>
      </w:pPr>
      <w:bookmarkStart w:id="46" w:name="_Toc7515984"/>
      <w:bookmarkStart w:id="47" w:name="_Toc64387182"/>
      <w:r w:rsidRPr="0014426E">
        <w:t>Informacje ogólne o terenie budowy</w:t>
      </w:r>
      <w:bookmarkEnd w:id="46"/>
      <w:bookmarkEnd w:id="47"/>
    </w:p>
    <w:p w14:paraId="6032B96A" w14:textId="77777777" w:rsidR="00646E9B" w:rsidRPr="0014426E" w:rsidRDefault="00587D21" w:rsidP="00143F3F">
      <w:pPr>
        <w:rPr>
          <w:i/>
          <w:szCs w:val="20"/>
        </w:rPr>
      </w:pPr>
      <w:r w:rsidRPr="0014426E">
        <w:rPr>
          <w:szCs w:val="20"/>
        </w:rPr>
        <w:t>„…”</w:t>
      </w:r>
      <w:r w:rsidR="00AC7CCF">
        <w:rPr>
          <w:szCs w:val="20"/>
        </w:rPr>
        <w:t xml:space="preserve"> - </w:t>
      </w:r>
      <w:r w:rsidRPr="0014426E">
        <w:rPr>
          <w:i/>
          <w:szCs w:val="20"/>
        </w:rPr>
        <w:t>przytoczy</w:t>
      </w:r>
      <w:r w:rsidR="00AC7CCF">
        <w:rPr>
          <w:i/>
          <w:szCs w:val="20"/>
        </w:rPr>
        <w:t>ć</w:t>
      </w:r>
    </w:p>
    <w:p w14:paraId="15000235" w14:textId="77777777" w:rsidR="00646E9B" w:rsidRPr="0014426E" w:rsidRDefault="00646E9B" w:rsidP="00097248">
      <w:pPr>
        <w:pStyle w:val="Nagwek2"/>
      </w:pPr>
      <w:bookmarkStart w:id="48" w:name="_Toc7515985"/>
      <w:bookmarkStart w:id="49" w:name="_Toc64387183"/>
      <w:r w:rsidRPr="0014426E">
        <w:t>Określenia podstawowe</w:t>
      </w:r>
      <w:bookmarkEnd w:id="48"/>
      <w:bookmarkEnd w:id="49"/>
    </w:p>
    <w:p w14:paraId="3C6177E8" w14:textId="77777777" w:rsidR="00210D42" w:rsidRPr="00DA52B0" w:rsidRDefault="00DA52B0" w:rsidP="00143F3F">
      <w:pPr>
        <w:rPr>
          <w:szCs w:val="20"/>
        </w:rPr>
      </w:pPr>
      <w:r w:rsidRPr="00DA52B0">
        <w:rPr>
          <w:b/>
          <w:szCs w:val="20"/>
        </w:rPr>
        <w:t>Krawężniki betonowe</w:t>
      </w:r>
      <w:r w:rsidRPr="00DA52B0">
        <w:rPr>
          <w:szCs w:val="20"/>
        </w:rP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</w:t>
      </w:r>
      <w:r w:rsidR="00210D42" w:rsidRPr="00DA52B0">
        <w:rPr>
          <w:szCs w:val="20"/>
        </w:rPr>
        <w:t>.</w:t>
      </w:r>
    </w:p>
    <w:p w14:paraId="0241D228" w14:textId="77777777" w:rsidR="00DA52B0" w:rsidRPr="00DA52B0" w:rsidRDefault="00DA52B0" w:rsidP="00DA52B0">
      <w:pPr>
        <w:rPr>
          <w:szCs w:val="20"/>
        </w:rPr>
      </w:pPr>
      <w:r w:rsidRPr="00DA52B0">
        <w:rPr>
          <w:b/>
          <w:szCs w:val="20"/>
        </w:rPr>
        <w:t>Wymiar nominalny</w:t>
      </w:r>
      <w:r w:rsidRPr="00DA52B0">
        <w:rPr>
          <w:szCs w:val="20"/>
        </w:rPr>
        <w:t xml:space="preserve"> - wymiar krawężnika określony w celu jego wykonania, któremu powinien odpowiadać wymiar rzeczywisty w określonych granicach dopuszczalnych odchyłek.</w:t>
      </w:r>
    </w:p>
    <w:p w14:paraId="3227F7F6" w14:textId="77777777" w:rsidR="00DA52B0" w:rsidRPr="00DA52B0" w:rsidRDefault="00DA52B0" w:rsidP="00DA52B0">
      <w:pPr>
        <w:rPr>
          <w:szCs w:val="20"/>
        </w:rPr>
      </w:pPr>
      <w:r w:rsidRPr="00DA52B0">
        <w:rPr>
          <w:b/>
          <w:szCs w:val="20"/>
        </w:rPr>
        <w:t>Ława</w:t>
      </w:r>
      <w:r w:rsidRPr="00DA52B0">
        <w:rPr>
          <w:szCs w:val="20"/>
        </w:rPr>
        <w:t xml:space="preserve"> - warstwa nośna z betonu służąca do umocnienia krawężnika oraz przenosząca obciążenie krawężnika na podłoże gruntowe.</w:t>
      </w:r>
    </w:p>
    <w:p w14:paraId="42607162" w14:textId="77777777" w:rsidR="00DA52B0" w:rsidRDefault="00DA52B0" w:rsidP="00DA52B0">
      <w:pPr>
        <w:rPr>
          <w:szCs w:val="20"/>
        </w:rPr>
      </w:pPr>
      <w:r w:rsidRPr="00DA52B0">
        <w:rPr>
          <w:b/>
          <w:szCs w:val="20"/>
        </w:rPr>
        <w:t>Podsypka</w:t>
      </w:r>
      <w:r w:rsidRPr="00DA52B0">
        <w:rPr>
          <w:szCs w:val="20"/>
        </w:rPr>
        <w:t xml:space="preserve"> - warstwa wyrównawcza ułożona bezpośrednio na podłożu lub ławie.</w:t>
      </w:r>
    </w:p>
    <w:p w14:paraId="08EAA55B" w14:textId="77777777" w:rsidR="00646E9B" w:rsidRPr="0014426E" w:rsidRDefault="00DA52B0" w:rsidP="00DA52B0">
      <w:pPr>
        <w:rPr>
          <w:szCs w:val="20"/>
        </w:rPr>
      </w:pPr>
      <w:r>
        <w:rPr>
          <w:szCs w:val="20"/>
        </w:rPr>
        <w:t xml:space="preserve">Pozostałe określenia podstawowe </w:t>
      </w:r>
      <w:r w:rsidRPr="00DA52B0">
        <w:rPr>
          <w:szCs w:val="20"/>
        </w:rPr>
        <w:t xml:space="preserve">są zgodne z obowiązującymi, odpowiednimi polskimi normami aktualnymi na dzień wydania </w:t>
      </w:r>
      <w:r>
        <w:rPr>
          <w:szCs w:val="20"/>
        </w:rPr>
        <w:t>WWiORB</w:t>
      </w:r>
      <w:r w:rsidRPr="00DA52B0">
        <w:rPr>
          <w:szCs w:val="20"/>
        </w:rPr>
        <w:t xml:space="preserve"> oraz z definicjami podanymi</w:t>
      </w:r>
      <w:r w:rsidR="00210D42" w:rsidRPr="00210D42">
        <w:rPr>
          <w:szCs w:val="20"/>
        </w:rPr>
        <w:t xml:space="preserve"> </w:t>
      </w:r>
      <w:r w:rsidRPr="00DA52B0">
        <w:rPr>
          <w:szCs w:val="20"/>
        </w:rPr>
        <w:t>D-M-00.00.00 „Wymagania ogólne”.</w:t>
      </w:r>
    </w:p>
    <w:p w14:paraId="2CD644FD" w14:textId="77777777" w:rsidR="00646E9B" w:rsidRPr="0014426E" w:rsidRDefault="00646E9B" w:rsidP="00097248">
      <w:pPr>
        <w:pStyle w:val="Nagwek2"/>
      </w:pPr>
      <w:bookmarkStart w:id="50" w:name="_Toc7515986"/>
      <w:bookmarkStart w:id="51" w:name="_Toc64387184"/>
      <w:r w:rsidRPr="0014426E">
        <w:t>Ogólne wymagania dotyczące robót</w:t>
      </w:r>
      <w:bookmarkEnd w:id="50"/>
      <w:bookmarkEnd w:id="51"/>
    </w:p>
    <w:p w14:paraId="332168D7" w14:textId="77777777" w:rsidR="00646E9B" w:rsidRPr="00097248" w:rsidRDefault="00646E9B" w:rsidP="00143F3F">
      <w:pPr>
        <w:rPr>
          <w:spacing w:val="-2"/>
          <w:szCs w:val="20"/>
        </w:rPr>
      </w:pPr>
      <w:r w:rsidRPr="00097248">
        <w:rPr>
          <w:spacing w:val="-2"/>
          <w:szCs w:val="20"/>
        </w:rPr>
        <w:t>Ogólne wymagania doty</w:t>
      </w:r>
      <w:r w:rsidR="0012400A">
        <w:rPr>
          <w:spacing w:val="-2"/>
          <w:szCs w:val="20"/>
        </w:rPr>
        <w:t>czące robót podano w D-M-</w:t>
      </w:r>
      <w:r w:rsidRPr="00097248">
        <w:rPr>
          <w:spacing w:val="-2"/>
          <w:szCs w:val="20"/>
        </w:rPr>
        <w:t xml:space="preserve">00.00.00 </w:t>
      </w:r>
      <w:r w:rsidR="00097248" w:rsidRPr="00097248">
        <w:rPr>
          <w:spacing w:val="-2"/>
          <w:szCs w:val="20"/>
        </w:rPr>
        <w:t>„</w:t>
      </w:r>
      <w:r w:rsidRPr="00097248">
        <w:rPr>
          <w:spacing w:val="-2"/>
          <w:szCs w:val="20"/>
        </w:rPr>
        <w:t xml:space="preserve">Wymagania </w:t>
      </w:r>
      <w:r w:rsidR="0012400A">
        <w:rPr>
          <w:spacing w:val="-2"/>
          <w:szCs w:val="20"/>
        </w:rPr>
        <w:t>o</w:t>
      </w:r>
      <w:r w:rsidRPr="00097248">
        <w:rPr>
          <w:spacing w:val="-2"/>
          <w:szCs w:val="20"/>
        </w:rPr>
        <w:t>gólne</w:t>
      </w:r>
      <w:r w:rsidR="00097248" w:rsidRPr="00097248">
        <w:rPr>
          <w:spacing w:val="-2"/>
          <w:szCs w:val="20"/>
        </w:rPr>
        <w:t>”</w:t>
      </w:r>
      <w:r w:rsidRPr="00097248">
        <w:rPr>
          <w:spacing w:val="-2"/>
          <w:szCs w:val="20"/>
        </w:rPr>
        <w:t>.</w:t>
      </w:r>
    </w:p>
    <w:p w14:paraId="23BFCC29" w14:textId="77777777" w:rsidR="00646E9B" w:rsidRPr="008505BF" w:rsidRDefault="00646E9B" w:rsidP="007620AD">
      <w:pPr>
        <w:pStyle w:val="Nagwek1"/>
      </w:pPr>
      <w:bookmarkStart w:id="52" w:name="_Toc64387185"/>
      <w:r w:rsidRPr="008505BF">
        <w:t>MATERIAŁY</w:t>
      </w:r>
      <w:bookmarkEnd w:id="52"/>
    </w:p>
    <w:p w14:paraId="10080263" w14:textId="77777777" w:rsidR="005E5892" w:rsidRPr="00B909DF" w:rsidRDefault="005E5892" w:rsidP="00097248">
      <w:pPr>
        <w:pStyle w:val="Nagwek2"/>
        <w:rPr>
          <w:caps/>
        </w:rPr>
      </w:pPr>
      <w:bookmarkStart w:id="53" w:name="_Toc7515988"/>
      <w:bookmarkStart w:id="54" w:name="_Toc64387186"/>
      <w:r w:rsidRPr="00B909DF">
        <w:rPr>
          <w:caps/>
        </w:rPr>
        <w:t>O</w:t>
      </w:r>
      <w:r w:rsidRPr="00B909DF">
        <w:t>gólne wymagania dotyczące materiałów</w:t>
      </w:r>
      <w:bookmarkEnd w:id="53"/>
      <w:bookmarkEnd w:id="54"/>
    </w:p>
    <w:p w14:paraId="1E503A01" w14:textId="77777777" w:rsidR="00210D42" w:rsidRPr="00D97060" w:rsidRDefault="00646E9B" w:rsidP="00DA52B0">
      <w:r w:rsidRPr="007646DD">
        <w:rPr>
          <w:szCs w:val="20"/>
        </w:rPr>
        <w:t>Ogólne wymagania dotyczące materiałów, ich pozyskiwania i składowania podano w D</w:t>
      </w:r>
      <w:r w:rsidR="00210D42">
        <w:rPr>
          <w:szCs w:val="20"/>
        </w:rPr>
        <w:t>-</w:t>
      </w:r>
      <w:r w:rsidRPr="007646DD">
        <w:rPr>
          <w:szCs w:val="20"/>
        </w:rPr>
        <w:t>M</w:t>
      </w:r>
      <w:r w:rsidR="0012400A">
        <w:rPr>
          <w:szCs w:val="20"/>
        </w:rPr>
        <w:t>-</w:t>
      </w:r>
      <w:r w:rsidRPr="007646DD">
        <w:rPr>
          <w:szCs w:val="20"/>
        </w:rPr>
        <w:t xml:space="preserve">00.00.00 </w:t>
      </w:r>
      <w:r w:rsidR="00097248">
        <w:rPr>
          <w:szCs w:val="20"/>
        </w:rPr>
        <w:t>„</w:t>
      </w:r>
      <w:r w:rsidRPr="007646DD">
        <w:rPr>
          <w:szCs w:val="20"/>
        </w:rPr>
        <w:t>Wymagania ogólne</w:t>
      </w:r>
      <w:r w:rsidR="00097248">
        <w:rPr>
          <w:szCs w:val="20"/>
        </w:rPr>
        <w:t>”</w:t>
      </w:r>
      <w:r w:rsidR="00807B91">
        <w:rPr>
          <w:szCs w:val="20"/>
        </w:rPr>
        <w:t>.</w:t>
      </w:r>
    </w:p>
    <w:p w14:paraId="06CDE806" w14:textId="77777777" w:rsidR="00210D42" w:rsidRPr="00240968" w:rsidRDefault="00DA52B0" w:rsidP="00DA52B0">
      <w:pPr>
        <w:pStyle w:val="Nagwek2"/>
      </w:pPr>
      <w:bookmarkStart w:id="55" w:name="_Toc64387187"/>
      <w:r>
        <w:t>Krawężniki betonowe</w:t>
      </w:r>
      <w:bookmarkEnd w:id="55"/>
    </w:p>
    <w:p w14:paraId="244ACF60" w14:textId="77777777" w:rsidR="00DA52B0" w:rsidRPr="00DA52B0" w:rsidRDefault="00DA52B0" w:rsidP="00DA52B0">
      <w:pPr>
        <w:numPr>
          <w:ilvl w:val="12"/>
          <w:numId w:val="0"/>
        </w:numPr>
        <w:ind w:firstLine="709"/>
        <w:rPr>
          <w:szCs w:val="20"/>
        </w:rPr>
      </w:pPr>
      <w:r w:rsidRPr="00DA52B0">
        <w:rPr>
          <w:szCs w:val="20"/>
        </w:rPr>
        <w:t>Do produkcji krawężników betonowych powinny być stosowane tylko takie materiały, których przydatność do stosowania została ustalona pod względem ich właściwości użytkowych. Wymagania dotyczące przydatności stosowanych materiałów producent powinien podawać w dokumentacji kontroli produkcji</w:t>
      </w:r>
      <w:r w:rsidR="001E2A16">
        <w:rPr>
          <w:szCs w:val="20"/>
        </w:rPr>
        <w:t>.</w:t>
      </w:r>
    </w:p>
    <w:p w14:paraId="65025B42" w14:textId="77777777" w:rsidR="00DA52B0" w:rsidRDefault="00DA52B0" w:rsidP="00DA52B0">
      <w:pPr>
        <w:numPr>
          <w:ilvl w:val="12"/>
          <w:numId w:val="0"/>
        </w:numPr>
        <w:rPr>
          <w:szCs w:val="20"/>
        </w:rPr>
      </w:pPr>
      <w:r w:rsidRPr="00DA52B0">
        <w:rPr>
          <w:b/>
          <w:szCs w:val="20"/>
        </w:rPr>
        <w:t xml:space="preserve">2.2.1. </w:t>
      </w:r>
      <w:r w:rsidRPr="00DA52B0">
        <w:rPr>
          <w:szCs w:val="20"/>
        </w:rPr>
        <w:t>Wymagania techniczne stawiane krawężnikom betonowym określa PN-EN 1340 w sposób przedstawiony w Tabeli 1.</w:t>
      </w:r>
    </w:p>
    <w:p w14:paraId="2673D476" w14:textId="77777777" w:rsidR="00FB4F2A" w:rsidRPr="00FB4F2A" w:rsidRDefault="00FB4F2A" w:rsidP="00DA52B0">
      <w:pPr>
        <w:numPr>
          <w:ilvl w:val="12"/>
          <w:numId w:val="0"/>
        </w:numPr>
        <w:rPr>
          <w:szCs w:val="20"/>
        </w:rPr>
      </w:pPr>
    </w:p>
    <w:p w14:paraId="44AA7268" w14:textId="77777777" w:rsidR="00DA52B0" w:rsidRPr="00DA52B0" w:rsidRDefault="00DA52B0" w:rsidP="00DA52B0">
      <w:pPr>
        <w:numPr>
          <w:ilvl w:val="12"/>
          <w:numId w:val="0"/>
        </w:numPr>
        <w:jc w:val="center"/>
        <w:rPr>
          <w:spacing w:val="-2"/>
          <w:szCs w:val="20"/>
        </w:rPr>
      </w:pPr>
      <w:r w:rsidRPr="00DA52B0">
        <w:rPr>
          <w:spacing w:val="-2"/>
          <w:szCs w:val="20"/>
        </w:rPr>
        <w:t>Tabela 1. Wymagania wobec krawężników betonowych do stosowania na zewnętrznych nawierzchniach, mających kontakt z solą odladzającą w warunkach mrozu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686"/>
        <w:gridCol w:w="986"/>
        <w:gridCol w:w="1612"/>
        <w:gridCol w:w="514"/>
        <w:gridCol w:w="567"/>
        <w:gridCol w:w="667"/>
        <w:gridCol w:w="1749"/>
      </w:tblGrid>
      <w:tr w:rsidR="00DA52B0" w:rsidRPr="00DA52B0" w14:paraId="02684849" w14:textId="77777777" w:rsidTr="00DA52B0">
        <w:trPr>
          <w:trHeight w:val="362"/>
          <w:jc w:val="center"/>
        </w:trPr>
        <w:tc>
          <w:tcPr>
            <w:tcW w:w="568" w:type="dxa"/>
            <w:vAlign w:val="center"/>
          </w:tcPr>
          <w:p w14:paraId="59F3DAD1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b/>
                <w:sz w:val="18"/>
                <w:szCs w:val="18"/>
              </w:rPr>
            </w:pPr>
            <w:r w:rsidRPr="00DA52B0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686" w:type="dxa"/>
            <w:vAlign w:val="center"/>
          </w:tcPr>
          <w:p w14:paraId="7B1E785C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b/>
                <w:sz w:val="18"/>
                <w:szCs w:val="18"/>
              </w:rPr>
            </w:pPr>
            <w:r w:rsidRPr="00DA52B0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986" w:type="dxa"/>
            <w:vAlign w:val="center"/>
          </w:tcPr>
          <w:p w14:paraId="5AFC6BF7" w14:textId="77777777" w:rsidR="00DA52B0" w:rsidRPr="00DA52B0" w:rsidRDefault="00DA52B0" w:rsidP="00DA52B0">
            <w:pPr>
              <w:spacing w:before="0" w:after="0" w:line="240" w:lineRule="auto"/>
              <w:ind w:left="-95" w:right="-108"/>
              <w:jc w:val="center"/>
              <w:rPr>
                <w:b/>
                <w:sz w:val="18"/>
                <w:szCs w:val="18"/>
              </w:rPr>
            </w:pPr>
            <w:r w:rsidRPr="00DA52B0">
              <w:rPr>
                <w:b/>
                <w:sz w:val="18"/>
                <w:szCs w:val="18"/>
              </w:rPr>
              <w:t>Załącznik</w:t>
            </w:r>
          </w:p>
        </w:tc>
        <w:tc>
          <w:tcPr>
            <w:tcW w:w="5109" w:type="dxa"/>
            <w:gridSpan w:val="5"/>
            <w:vAlign w:val="center"/>
          </w:tcPr>
          <w:p w14:paraId="20C6B707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b/>
                <w:sz w:val="18"/>
                <w:szCs w:val="18"/>
              </w:rPr>
            </w:pPr>
            <w:r w:rsidRPr="00DA52B0">
              <w:rPr>
                <w:b/>
                <w:sz w:val="18"/>
                <w:szCs w:val="18"/>
              </w:rPr>
              <w:t>Wymaganie</w:t>
            </w:r>
          </w:p>
        </w:tc>
      </w:tr>
      <w:tr w:rsidR="00DA52B0" w:rsidRPr="00DA52B0" w14:paraId="7934D5AA" w14:textId="77777777" w:rsidTr="00DA52B0">
        <w:trPr>
          <w:trHeight w:val="125"/>
          <w:jc w:val="center"/>
        </w:trPr>
        <w:tc>
          <w:tcPr>
            <w:tcW w:w="568" w:type="dxa"/>
            <w:vAlign w:val="center"/>
          </w:tcPr>
          <w:p w14:paraId="75A9C998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1.</w:t>
            </w:r>
          </w:p>
        </w:tc>
        <w:tc>
          <w:tcPr>
            <w:tcW w:w="9781" w:type="dxa"/>
            <w:gridSpan w:val="7"/>
            <w:vAlign w:val="center"/>
          </w:tcPr>
          <w:p w14:paraId="0DA7CB74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Kształt i wymiary</w:t>
            </w:r>
          </w:p>
        </w:tc>
      </w:tr>
      <w:tr w:rsidR="00DA52B0" w:rsidRPr="00DA52B0" w14:paraId="575EACA8" w14:textId="77777777" w:rsidTr="00DA52B0">
        <w:trPr>
          <w:trHeight w:val="1162"/>
          <w:jc w:val="center"/>
        </w:trPr>
        <w:tc>
          <w:tcPr>
            <w:tcW w:w="568" w:type="dxa"/>
            <w:vMerge w:val="restart"/>
            <w:vAlign w:val="center"/>
          </w:tcPr>
          <w:p w14:paraId="7AF5C142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1.1</w:t>
            </w:r>
          </w:p>
        </w:tc>
        <w:tc>
          <w:tcPr>
            <w:tcW w:w="3686" w:type="dxa"/>
            <w:vAlign w:val="center"/>
          </w:tcPr>
          <w:p w14:paraId="4103ED66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t>Dopuszczalne odchyłki w mm od zadeklarowanych wymiarów krawężnika (różnica pomiędzy wynikami pomiarów tego samego krawężnika nie powinna przekraczać 5 mm)</w:t>
            </w:r>
            <w:r w:rsidRPr="00DA52B0">
              <w:rPr>
                <w:rFonts w:cs="Calibri"/>
                <w:b/>
                <w:szCs w:val="20"/>
                <w:vertAlign w:val="superscript"/>
              </w:rPr>
              <w:t>*</w:t>
            </w:r>
          </w:p>
        </w:tc>
        <w:tc>
          <w:tcPr>
            <w:tcW w:w="986" w:type="dxa"/>
            <w:vMerge w:val="restart"/>
            <w:vAlign w:val="center"/>
          </w:tcPr>
          <w:p w14:paraId="4EB73599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C</w:t>
            </w:r>
          </w:p>
        </w:tc>
        <w:tc>
          <w:tcPr>
            <w:tcW w:w="1612" w:type="dxa"/>
            <w:vAlign w:val="center"/>
          </w:tcPr>
          <w:p w14:paraId="65901CBA" w14:textId="77777777" w:rsidR="00DA52B0" w:rsidRPr="00DA52B0" w:rsidDel="00AB035F" w:rsidRDefault="00DA52B0" w:rsidP="00622858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t>Dopuszczalna tolerancja [w</w:t>
            </w:r>
            <w:r w:rsidR="00622858">
              <w:rPr>
                <w:rFonts w:cs="Calibri"/>
                <w:szCs w:val="20"/>
              </w:rPr>
              <w:t> </w:t>
            </w:r>
            <w:r w:rsidRPr="00DA52B0">
              <w:rPr>
                <w:rFonts w:cs="Calibri"/>
                <w:szCs w:val="20"/>
              </w:rPr>
              <w:t>%]</w:t>
            </w:r>
          </w:p>
        </w:tc>
        <w:tc>
          <w:tcPr>
            <w:tcW w:w="1748" w:type="dxa"/>
            <w:gridSpan w:val="3"/>
            <w:vAlign w:val="center"/>
          </w:tcPr>
          <w:p w14:paraId="64AAE5DB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t>M</w:t>
            </w:r>
            <w:r w:rsidR="00622858">
              <w:rPr>
                <w:rFonts w:cs="Calibri"/>
                <w:szCs w:val="20"/>
              </w:rPr>
              <w:t>aksymalna dodatnia odchyłka [w </w:t>
            </w:r>
            <w:r w:rsidRPr="00DA52B0">
              <w:rPr>
                <w:rFonts w:cs="Calibri"/>
                <w:szCs w:val="20"/>
              </w:rPr>
              <w:t>mm]</w:t>
            </w:r>
          </w:p>
        </w:tc>
        <w:tc>
          <w:tcPr>
            <w:tcW w:w="1749" w:type="dxa"/>
            <w:vAlign w:val="center"/>
          </w:tcPr>
          <w:p w14:paraId="0B40FE0B" w14:textId="77777777" w:rsidR="00DA52B0" w:rsidRPr="00DA52B0" w:rsidDel="00AB035F" w:rsidRDefault="00622858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>
              <w:rPr>
                <w:rFonts w:cs="Calibri"/>
                <w:szCs w:val="20"/>
              </w:rPr>
              <w:t>Maksymalna ujemna odchyłka [w </w:t>
            </w:r>
            <w:r w:rsidR="00DA52B0" w:rsidRPr="00DA52B0">
              <w:rPr>
                <w:rFonts w:cs="Calibri"/>
                <w:szCs w:val="20"/>
              </w:rPr>
              <w:t>mm]</w:t>
            </w:r>
          </w:p>
        </w:tc>
      </w:tr>
      <w:tr w:rsidR="00DA52B0" w:rsidRPr="00DA52B0" w14:paraId="70307BCC" w14:textId="77777777" w:rsidTr="00DA52B0">
        <w:trPr>
          <w:trHeight w:val="148"/>
          <w:jc w:val="center"/>
        </w:trPr>
        <w:tc>
          <w:tcPr>
            <w:tcW w:w="568" w:type="dxa"/>
            <w:vMerge/>
            <w:vAlign w:val="center"/>
          </w:tcPr>
          <w:p w14:paraId="66129FDE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38BE4A2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t>Długość</w:t>
            </w:r>
          </w:p>
        </w:tc>
        <w:tc>
          <w:tcPr>
            <w:tcW w:w="986" w:type="dxa"/>
            <w:vMerge/>
            <w:vAlign w:val="center"/>
          </w:tcPr>
          <w:p w14:paraId="58CF04A6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1612" w:type="dxa"/>
            <w:vAlign w:val="center"/>
          </w:tcPr>
          <w:p w14:paraId="18F2406E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sym w:font="Symbol" w:char="F0B1"/>
            </w:r>
            <w:r w:rsidRPr="00DA52B0">
              <w:rPr>
                <w:rFonts w:cs="Calibri"/>
                <w:szCs w:val="20"/>
              </w:rPr>
              <w:t xml:space="preserve"> 1</w:t>
            </w:r>
          </w:p>
        </w:tc>
        <w:tc>
          <w:tcPr>
            <w:tcW w:w="1748" w:type="dxa"/>
            <w:gridSpan w:val="3"/>
            <w:vAlign w:val="center"/>
          </w:tcPr>
          <w:p w14:paraId="209E738F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t>+10</w:t>
            </w:r>
          </w:p>
        </w:tc>
        <w:tc>
          <w:tcPr>
            <w:tcW w:w="1749" w:type="dxa"/>
            <w:vAlign w:val="center"/>
          </w:tcPr>
          <w:p w14:paraId="79C4063E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t>-4</w:t>
            </w:r>
          </w:p>
        </w:tc>
      </w:tr>
      <w:tr w:rsidR="00DA52B0" w:rsidRPr="00DA52B0" w14:paraId="78146F6A" w14:textId="77777777" w:rsidTr="00DA52B0">
        <w:trPr>
          <w:trHeight w:val="181"/>
          <w:jc w:val="center"/>
        </w:trPr>
        <w:tc>
          <w:tcPr>
            <w:tcW w:w="568" w:type="dxa"/>
            <w:vMerge/>
            <w:vAlign w:val="center"/>
          </w:tcPr>
          <w:p w14:paraId="0F0A23F1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3119E82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t>Powierzchnia</w:t>
            </w:r>
          </w:p>
        </w:tc>
        <w:tc>
          <w:tcPr>
            <w:tcW w:w="986" w:type="dxa"/>
            <w:vMerge/>
            <w:vAlign w:val="center"/>
          </w:tcPr>
          <w:p w14:paraId="25FA9F6B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1612" w:type="dxa"/>
            <w:vAlign w:val="center"/>
          </w:tcPr>
          <w:p w14:paraId="1AC29C92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sym w:font="Symbol" w:char="F0B1"/>
            </w:r>
            <w:r w:rsidRPr="00DA52B0">
              <w:rPr>
                <w:rFonts w:cs="Calibri"/>
                <w:szCs w:val="20"/>
              </w:rPr>
              <w:t xml:space="preserve"> 3</w:t>
            </w:r>
          </w:p>
        </w:tc>
        <w:tc>
          <w:tcPr>
            <w:tcW w:w="1748" w:type="dxa"/>
            <w:gridSpan w:val="3"/>
            <w:vAlign w:val="center"/>
          </w:tcPr>
          <w:p w14:paraId="36FD5891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t>+5</w:t>
            </w:r>
          </w:p>
        </w:tc>
        <w:tc>
          <w:tcPr>
            <w:tcW w:w="1749" w:type="dxa"/>
            <w:vAlign w:val="center"/>
          </w:tcPr>
          <w:p w14:paraId="303B901D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t>-3</w:t>
            </w:r>
          </w:p>
        </w:tc>
      </w:tr>
      <w:tr w:rsidR="00DA52B0" w:rsidRPr="00DA52B0" w14:paraId="31C2DCA5" w14:textId="77777777" w:rsidTr="00DA52B0">
        <w:trPr>
          <w:trHeight w:val="70"/>
          <w:jc w:val="center"/>
        </w:trPr>
        <w:tc>
          <w:tcPr>
            <w:tcW w:w="568" w:type="dxa"/>
            <w:vMerge/>
            <w:vAlign w:val="center"/>
          </w:tcPr>
          <w:p w14:paraId="43032F44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C3923FC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t>Pozostałe części</w:t>
            </w:r>
          </w:p>
        </w:tc>
        <w:tc>
          <w:tcPr>
            <w:tcW w:w="986" w:type="dxa"/>
            <w:vMerge/>
            <w:vAlign w:val="center"/>
          </w:tcPr>
          <w:p w14:paraId="6726640B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1612" w:type="dxa"/>
            <w:vAlign w:val="center"/>
          </w:tcPr>
          <w:p w14:paraId="46D8F09C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sym w:font="Symbol" w:char="F0B1"/>
            </w:r>
            <w:r w:rsidRPr="00DA52B0">
              <w:rPr>
                <w:rFonts w:cs="Calibri"/>
                <w:szCs w:val="20"/>
              </w:rPr>
              <w:t> 5</w:t>
            </w:r>
          </w:p>
        </w:tc>
        <w:tc>
          <w:tcPr>
            <w:tcW w:w="1748" w:type="dxa"/>
            <w:gridSpan w:val="3"/>
            <w:vAlign w:val="center"/>
          </w:tcPr>
          <w:p w14:paraId="0B9358C2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t>+10</w:t>
            </w:r>
          </w:p>
        </w:tc>
        <w:tc>
          <w:tcPr>
            <w:tcW w:w="1749" w:type="dxa"/>
            <w:vAlign w:val="center"/>
          </w:tcPr>
          <w:p w14:paraId="2EC0B3EA" w14:textId="77777777" w:rsidR="00DA52B0" w:rsidRPr="00DA52B0" w:rsidDel="00AB035F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rFonts w:cs="Calibri"/>
                <w:szCs w:val="20"/>
              </w:rPr>
              <w:t>-3</w:t>
            </w:r>
          </w:p>
        </w:tc>
      </w:tr>
      <w:tr w:rsidR="00DA52B0" w:rsidRPr="00DA52B0" w14:paraId="09E34061" w14:textId="77777777" w:rsidTr="00DA52B0">
        <w:trPr>
          <w:trHeight w:val="189"/>
          <w:jc w:val="center"/>
        </w:trPr>
        <w:tc>
          <w:tcPr>
            <w:tcW w:w="568" w:type="dxa"/>
            <w:vMerge w:val="restart"/>
            <w:vAlign w:val="center"/>
          </w:tcPr>
          <w:p w14:paraId="1B97681B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1.2</w:t>
            </w:r>
          </w:p>
        </w:tc>
        <w:tc>
          <w:tcPr>
            <w:tcW w:w="3686" w:type="dxa"/>
            <w:vAlign w:val="center"/>
          </w:tcPr>
          <w:p w14:paraId="1A819633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Odchyłki płaskości i pofalowania przy długości pomiarowej</w:t>
            </w:r>
            <w:r w:rsidR="00622858" w:rsidRPr="00DA52B0">
              <w:rPr>
                <w:rFonts w:cs="Calibri"/>
                <w:b/>
                <w:szCs w:val="20"/>
                <w:vertAlign w:val="superscript"/>
              </w:rPr>
              <w:t>*</w:t>
            </w:r>
          </w:p>
        </w:tc>
        <w:tc>
          <w:tcPr>
            <w:tcW w:w="986" w:type="dxa"/>
            <w:vMerge w:val="restart"/>
            <w:vAlign w:val="center"/>
          </w:tcPr>
          <w:p w14:paraId="786BD374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C</w:t>
            </w:r>
          </w:p>
        </w:tc>
        <w:tc>
          <w:tcPr>
            <w:tcW w:w="5109" w:type="dxa"/>
            <w:gridSpan w:val="5"/>
            <w:vAlign w:val="center"/>
          </w:tcPr>
          <w:p w14:paraId="5B9BFA6E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Maksymalna odchyłka [w mm]</w:t>
            </w:r>
          </w:p>
        </w:tc>
      </w:tr>
      <w:tr w:rsidR="00DA52B0" w:rsidRPr="00DA52B0" w14:paraId="21847CFF" w14:textId="77777777" w:rsidTr="00DA52B0">
        <w:trPr>
          <w:jc w:val="center"/>
        </w:trPr>
        <w:tc>
          <w:tcPr>
            <w:tcW w:w="568" w:type="dxa"/>
            <w:vMerge/>
            <w:vAlign w:val="center"/>
          </w:tcPr>
          <w:p w14:paraId="6E298AB9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ABBD1F8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300 mm</w:t>
            </w:r>
          </w:p>
        </w:tc>
        <w:tc>
          <w:tcPr>
            <w:tcW w:w="986" w:type="dxa"/>
            <w:vMerge/>
            <w:vAlign w:val="center"/>
          </w:tcPr>
          <w:p w14:paraId="2272ED30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5109" w:type="dxa"/>
            <w:gridSpan w:val="5"/>
            <w:vAlign w:val="center"/>
          </w:tcPr>
          <w:p w14:paraId="2E0218F7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sym w:font="Symbol" w:char="F0B1"/>
            </w:r>
            <w:r w:rsidRPr="00DA52B0">
              <w:rPr>
                <w:szCs w:val="20"/>
              </w:rPr>
              <w:t xml:space="preserve"> 1,5</w:t>
            </w:r>
          </w:p>
        </w:tc>
      </w:tr>
      <w:tr w:rsidR="00DA52B0" w:rsidRPr="00DA52B0" w14:paraId="296E55C0" w14:textId="77777777" w:rsidTr="00DA52B0">
        <w:trPr>
          <w:jc w:val="center"/>
        </w:trPr>
        <w:tc>
          <w:tcPr>
            <w:tcW w:w="568" w:type="dxa"/>
            <w:vMerge/>
            <w:vAlign w:val="center"/>
          </w:tcPr>
          <w:p w14:paraId="72BBFE21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1111A5F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400 mm</w:t>
            </w:r>
          </w:p>
        </w:tc>
        <w:tc>
          <w:tcPr>
            <w:tcW w:w="986" w:type="dxa"/>
            <w:vMerge/>
            <w:vAlign w:val="center"/>
          </w:tcPr>
          <w:p w14:paraId="782D7504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5109" w:type="dxa"/>
            <w:gridSpan w:val="5"/>
            <w:vAlign w:val="center"/>
          </w:tcPr>
          <w:p w14:paraId="02EF17BD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sym w:font="Symbol" w:char="F0B1"/>
            </w:r>
            <w:r w:rsidRPr="00DA52B0">
              <w:rPr>
                <w:szCs w:val="20"/>
              </w:rPr>
              <w:t xml:space="preserve"> 2,0</w:t>
            </w:r>
          </w:p>
        </w:tc>
      </w:tr>
      <w:tr w:rsidR="00DA52B0" w:rsidRPr="00DA52B0" w14:paraId="28780AE1" w14:textId="77777777" w:rsidTr="00DA52B0">
        <w:trPr>
          <w:jc w:val="center"/>
        </w:trPr>
        <w:tc>
          <w:tcPr>
            <w:tcW w:w="568" w:type="dxa"/>
            <w:vMerge/>
            <w:vAlign w:val="center"/>
          </w:tcPr>
          <w:p w14:paraId="08DC610D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0983DFFB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500 mm</w:t>
            </w:r>
          </w:p>
        </w:tc>
        <w:tc>
          <w:tcPr>
            <w:tcW w:w="986" w:type="dxa"/>
            <w:vMerge/>
            <w:vAlign w:val="center"/>
          </w:tcPr>
          <w:p w14:paraId="233452C3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5109" w:type="dxa"/>
            <w:gridSpan w:val="5"/>
            <w:vAlign w:val="center"/>
          </w:tcPr>
          <w:p w14:paraId="2957CD9F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sym w:font="Symbol" w:char="F0B1"/>
            </w:r>
            <w:r w:rsidRPr="00DA52B0">
              <w:rPr>
                <w:szCs w:val="20"/>
              </w:rPr>
              <w:t xml:space="preserve"> 2,5</w:t>
            </w:r>
          </w:p>
        </w:tc>
      </w:tr>
      <w:tr w:rsidR="00DA52B0" w:rsidRPr="00DA52B0" w14:paraId="43D01631" w14:textId="77777777" w:rsidTr="00DA52B0">
        <w:trPr>
          <w:jc w:val="center"/>
        </w:trPr>
        <w:tc>
          <w:tcPr>
            <w:tcW w:w="568" w:type="dxa"/>
            <w:vMerge/>
            <w:vAlign w:val="center"/>
          </w:tcPr>
          <w:p w14:paraId="20462378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DCB823E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800 mm</w:t>
            </w:r>
          </w:p>
        </w:tc>
        <w:tc>
          <w:tcPr>
            <w:tcW w:w="986" w:type="dxa"/>
            <w:vMerge/>
            <w:vAlign w:val="center"/>
          </w:tcPr>
          <w:p w14:paraId="43506196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5109" w:type="dxa"/>
            <w:gridSpan w:val="5"/>
            <w:vAlign w:val="center"/>
          </w:tcPr>
          <w:p w14:paraId="7DBC81E4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sym w:font="Symbol" w:char="F0B1"/>
            </w:r>
            <w:r w:rsidRPr="00DA52B0">
              <w:rPr>
                <w:szCs w:val="20"/>
              </w:rPr>
              <w:t xml:space="preserve"> 4,0</w:t>
            </w:r>
          </w:p>
        </w:tc>
      </w:tr>
      <w:tr w:rsidR="00DA52B0" w:rsidRPr="00DA52B0" w14:paraId="5BC8A9BA" w14:textId="77777777" w:rsidTr="00DA52B0">
        <w:trPr>
          <w:trHeight w:val="283"/>
          <w:jc w:val="center"/>
        </w:trPr>
        <w:tc>
          <w:tcPr>
            <w:tcW w:w="568" w:type="dxa"/>
            <w:vAlign w:val="center"/>
          </w:tcPr>
          <w:p w14:paraId="20F03423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1.3</w:t>
            </w:r>
          </w:p>
        </w:tc>
        <w:tc>
          <w:tcPr>
            <w:tcW w:w="3686" w:type="dxa"/>
            <w:vAlign w:val="center"/>
          </w:tcPr>
          <w:p w14:paraId="3A0CF07E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Grubość warstwy ścieralnej (dotyczy krawężników dwuwarstwowych)</w:t>
            </w:r>
          </w:p>
        </w:tc>
        <w:tc>
          <w:tcPr>
            <w:tcW w:w="986" w:type="dxa"/>
            <w:vAlign w:val="center"/>
          </w:tcPr>
          <w:p w14:paraId="1D72DA15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C</w:t>
            </w:r>
          </w:p>
        </w:tc>
        <w:tc>
          <w:tcPr>
            <w:tcW w:w="5109" w:type="dxa"/>
            <w:gridSpan w:val="5"/>
            <w:vAlign w:val="center"/>
          </w:tcPr>
          <w:p w14:paraId="5A2515F8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Minimum 10 mm, mierzona w górnej części</w:t>
            </w:r>
          </w:p>
        </w:tc>
      </w:tr>
      <w:tr w:rsidR="00DA52B0" w:rsidRPr="00DA52B0" w14:paraId="5A04393E" w14:textId="77777777" w:rsidTr="00DA52B0">
        <w:trPr>
          <w:trHeight w:val="50"/>
          <w:jc w:val="center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C242E38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2.</w:t>
            </w:r>
          </w:p>
        </w:tc>
        <w:tc>
          <w:tcPr>
            <w:tcW w:w="9781" w:type="dxa"/>
            <w:gridSpan w:val="7"/>
            <w:tcBorders>
              <w:bottom w:val="single" w:sz="4" w:space="0" w:color="auto"/>
            </w:tcBorders>
            <w:vAlign w:val="center"/>
          </w:tcPr>
          <w:p w14:paraId="530DF887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Właściwości fizyczne i mechaniczne</w:t>
            </w:r>
          </w:p>
        </w:tc>
      </w:tr>
      <w:tr w:rsidR="00DA52B0" w:rsidRPr="00DA52B0" w14:paraId="2E416D94" w14:textId="77777777" w:rsidTr="00DA52B0">
        <w:trPr>
          <w:trHeight w:val="106"/>
          <w:jc w:val="center"/>
        </w:trPr>
        <w:tc>
          <w:tcPr>
            <w:tcW w:w="568" w:type="dxa"/>
            <w:vAlign w:val="center"/>
          </w:tcPr>
          <w:p w14:paraId="6F14F66F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2.1</w:t>
            </w:r>
          </w:p>
        </w:tc>
        <w:tc>
          <w:tcPr>
            <w:tcW w:w="3686" w:type="dxa"/>
            <w:vAlign w:val="center"/>
          </w:tcPr>
          <w:p w14:paraId="123EE448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Wytrzymałość na zginanie</w:t>
            </w:r>
            <w:r w:rsidR="00622858" w:rsidRPr="00622858">
              <w:rPr>
                <w:szCs w:val="20"/>
                <w:vertAlign w:val="superscript"/>
              </w:rPr>
              <w:t>*</w:t>
            </w:r>
          </w:p>
        </w:tc>
        <w:tc>
          <w:tcPr>
            <w:tcW w:w="986" w:type="dxa"/>
            <w:vAlign w:val="center"/>
          </w:tcPr>
          <w:p w14:paraId="11C85DA0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F</w:t>
            </w:r>
          </w:p>
        </w:tc>
        <w:tc>
          <w:tcPr>
            <w:tcW w:w="5109" w:type="dxa"/>
            <w:gridSpan w:val="5"/>
            <w:vAlign w:val="center"/>
          </w:tcPr>
          <w:p w14:paraId="4EBC70D5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Każdy pojedynczy wynik nie mniejszy niż 5,0 MPa</w:t>
            </w:r>
          </w:p>
        </w:tc>
      </w:tr>
      <w:tr w:rsidR="00DA52B0" w:rsidRPr="00DA52B0" w14:paraId="4D5BF164" w14:textId="77777777" w:rsidTr="00DA52B0">
        <w:trPr>
          <w:jc w:val="center"/>
        </w:trPr>
        <w:tc>
          <w:tcPr>
            <w:tcW w:w="568" w:type="dxa"/>
            <w:vMerge w:val="restart"/>
            <w:vAlign w:val="center"/>
          </w:tcPr>
          <w:p w14:paraId="1F158436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2.2</w:t>
            </w:r>
          </w:p>
        </w:tc>
        <w:tc>
          <w:tcPr>
            <w:tcW w:w="3686" w:type="dxa"/>
            <w:vMerge w:val="restart"/>
            <w:vAlign w:val="center"/>
          </w:tcPr>
          <w:p w14:paraId="177DBCFF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Odporność na ścieranie (wg klasy 4 oznaczenia I normy)</w:t>
            </w:r>
          </w:p>
        </w:tc>
        <w:tc>
          <w:tcPr>
            <w:tcW w:w="986" w:type="dxa"/>
            <w:vMerge w:val="restart"/>
            <w:vAlign w:val="center"/>
          </w:tcPr>
          <w:p w14:paraId="4DC85103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G i H</w:t>
            </w:r>
          </w:p>
        </w:tc>
        <w:tc>
          <w:tcPr>
            <w:tcW w:w="5109" w:type="dxa"/>
            <w:gridSpan w:val="5"/>
            <w:vAlign w:val="center"/>
          </w:tcPr>
          <w:p w14:paraId="18D8B9C8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Pomiar wykonany na tarczy</w:t>
            </w:r>
          </w:p>
        </w:tc>
      </w:tr>
      <w:tr w:rsidR="00DA52B0" w:rsidRPr="00DA52B0" w14:paraId="245E94AE" w14:textId="77777777" w:rsidTr="00DA52B0">
        <w:trPr>
          <w:trHeight w:val="267"/>
          <w:jc w:val="center"/>
        </w:trPr>
        <w:tc>
          <w:tcPr>
            <w:tcW w:w="568" w:type="dxa"/>
            <w:vMerge/>
            <w:vAlign w:val="center"/>
          </w:tcPr>
          <w:p w14:paraId="5B486AF5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043C2CD9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3912D44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3825887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szerokiej ściernej,</w:t>
            </w:r>
            <w:r>
              <w:rPr>
                <w:szCs w:val="20"/>
              </w:rPr>
              <w:t xml:space="preserve"> </w:t>
            </w:r>
            <w:r w:rsidRPr="00DA52B0">
              <w:rPr>
                <w:szCs w:val="20"/>
              </w:rPr>
              <w:t>wg zał. G normy –badanie podstawowe</w:t>
            </w:r>
          </w:p>
        </w:tc>
        <w:tc>
          <w:tcPr>
            <w:tcW w:w="2983" w:type="dxa"/>
            <w:gridSpan w:val="3"/>
            <w:vAlign w:val="center"/>
          </w:tcPr>
          <w:p w14:paraId="7A8B102D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Böhmego,</w:t>
            </w:r>
          </w:p>
          <w:p w14:paraId="43F88615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wg zał. H normy –</w:t>
            </w:r>
          </w:p>
          <w:p w14:paraId="303CB7A9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badanie alternatywne</w:t>
            </w:r>
          </w:p>
        </w:tc>
      </w:tr>
      <w:tr w:rsidR="00DA52B0" w:rsidRPr="00DA52B0" w14:paraId="5CC64DDD" w14:textId="77777777" w:rsidTr="00DA52B0">
        <w:trPr>
          <w:trHeight w:val="296"/>
          <w:jc w:val="center"/>
        </w:trPr>
        <w:tc>
          <w:tcPr>
            <w:tcW w:w="568" w:type="dxa"/>
            <w:vMerge/>
            <w:vAlign w:val="center"/>
          </w:tcPr>
          <w:p w14:paraId="5B7A9939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0954FA86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C1B9FDA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6AD0385F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≤ 20 mm</w:t>
            </w:r>
          </w:p>
        </w:tc>
        <w:tc>
          <w:tcPr>
            <w:tcW w:w="2983" w:type="dxa"/>
            <w:gridSpan w:val="3"/>
            <w:vAlign w:val="center"/>
          </w:tcPr>
          <w:p w14:paraId="510F8DF8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≤ 18 000 mm</w:t>
            </w:r>
            <w:r w:rsidRPr="00DA52B0">
              <w:rPr>
                <w:szCs w:val="20"/>
                <w:vertAlign w:val="superscript"/>
              </w:rPr>
              <w:t>3</w:t>
            </w:r>
            <w:r w:rsidRPr="00DA52B0">
              <w:rPr>
                <w:szCs w:val="20"/>
              </w:rPr>
              <w:t>/5 000 mm</w:t>
            </w:r>
            <w:r w:rsidRPr="00DA52B0">
              <w:rPr>
                <w:szCs w:val="20"/>
                <w:vertAlign w:val="superscript"/>
              </w:rPr>
              <w:t>2</w:t>
            </w:r>
          </w:p>
        </w:tc>
      </w:tr>
      <w:tr w:rsidR="00DA52B0" w:rsidRPr="00DA52B0" w14:paraId="595AF31F" w14:textId="77777777" w:rsidTr="00DA52B0">
        <w:trPr>
          <w:jc w:val="center"/>
        </w:trPr>
        <w:tc>
          <w:tcPr>
            <w:tcW w:w="568" w:type="dxa"/>
            <w:vAlign w:val="center"/>
          </w:tcPr>
          <w:p w14:paraId="3EA61145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2.3</w:t>
            </w:r>
          </w:p>
        </w:tc>
        <w:tc>
          <w:tcPr>
            <w:tcW w:w="3686" w:type="dxa"/>
            <w:vAlign w:val="center"/>
          </w:tcPr>
          <w:p w14:paraId="03F152D2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Odporność na poślizg/poślizgnięcie – wartość USRV</w:t>
            </w:r>
          </w:p>
        </w:tc>
        <w:tc>
          <w:tcPr>
            <w:tcW w:w="986" w:type="dxa"/>
            <w:vAlign w:val="center"/>
          </w:tcPr>
          <w:p w14:paraId="5C02F218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I</w:t>
            </w:r>
          </w:p>
        </w:tc>
        <w:tc>
          <w:tcPr>
            <w:tcW w:w="5109" w:type="dxa"/>
            <w:gridSpan w:val="5"/>
            <w:vAlign w:val="center"/>
          </w:tcPr>
          <w:p w14:paraId="780E5835" w14:textId="77777777" w:rsidR="00DA52B0" w:rsidRPr="00DA52B0" w:rsidRDefault="00FB4F2A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FB4F2A">
              <w:rPr>
                <w:szCs w:val="20"/>
              </w:rPr>
              <w:t>Krawężniki betonowe wykazują zadowalającą odporność na poślizg/poślizgnięcie pod warunkiem, że cała ich górna powierzchnia nie była szlifowana i/lub polerowana w celu uzyskania bardzo gładkiej powierzchni</w:t>
            </w:r>
            <w:r>
              <w:rPr>
                <w:szCs w:val="20"/>
              </w:rPr>
              <w:t>.</w:t>
            </w:r>
          </w:p>
        </w:tc>
      </w:tr>
      <w:tr w:rsidR="00DA52B0" w:rsidRPr="00DA52B0" w14:paraId="2C3A9D0B" w14:textId="77777777" w:rsidTr="00DA52B0">
        <w:trPr>
          <w:jc w:val="center"/>
        </w:trPr>
        <w:tc>
          <w:tcPr>
            <w:tcW w:w="568" w:type="dxa"/>
            <w:vAlign w:val="center"/>
          </w:tcPr>
          <w:p w14:paraId="112DCE7F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br w:type="page"/>
              <w:t>3</w:t>
            </w:r>
          </w:p>
        </w:tc>
        <w:tc>
          <w:tcPr>
            <w:tcW w:w="9781" w:type="dxa"/>
            <w:gridSpan w:val="7"/>
            <w:vAlign w:val="center"/>
          </w:tcPr>
          <w:p w14:paraId="255796A2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Odporność na warunki atmosferyczne (kryteria stosowane łącznie)</w:t>
            </w:r>
          </w:p>
        </w:tc>
      </w:tr>
      <w:tr w:rsidR="00DA52B0" w:rsidRPr="00DA52B0" w14:paraId="70AF1AEC" w14:textId="77777777" w:rsidTr="00DA52B0">
        <w:trPr>
          <w:trHeight w:val="50"/>
          <w:jc w:val="center"/>
        </w:trPr>
        <w:tc>
          <w:tcPr>
            <w:tcW w:w="568" w:type="dxa"/>
            <w:vMerge w:val="restart"/>
            <w:vAlign w:val="center"/>
          </w:tcPr>
          <w:p w14:paraId="5FA780D1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3.1</w:t>
            </w:r>
          </w:p>
        </w:tc>
        <w:tc>
          <w:tcPr>
            <w:tcW w:w="3686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3805B941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Odporność na zamrażanie/ rozmrażanie z udziałem soli odladzającej</w:t>
            </w:r>
          </w:p>
        </w:tc>
        <w:tc>
          <w:tcPr>
            <w:tcW w:w="986" w:type="dxa"/>
            <w:vMerge w:val="restart"/>
            <w:vAlign w:val="center"/>
          </w:tcPr>
          <w:p w14:paraId="4EA0B899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D</w:t>
            </w:r>
          </w:p>
        </w:tc>
        <w:tc>
          <w:tcPr>
            <w:tcW w:w="5109" w:type="dxa"/>
            <w:gridSpan w:val="5"/>
            <w:vAlign w:val="center"/>
          </w:tcPr>
          <w:p w14:paraId="06D69216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Ubytek masy po badaniu [w kg/m</w:t>
            </w:r>
            <w:r w:rsidRPr="00DA52B0">
              <w:rPr>
                <w:szCs w:val="20"/>
                <w:vertAlign w:val="superscript"/>
              </w:rPr>
              <w:t>2</w:t>
            </w:r>
            <w:r w:rsidRPr="00DA52B0">
              <w:rPr>
                <w:szCs w:val="20"/>
              </w:rPr>
              <w:t>]</w:t>
            </w:r>
          </w:p>
        </w:tc>
      </w:tr>
      <w:tr w:rsidR="00DA52B0" w:rsidRPr="00DA52B0" w14:paraId="7C783052" w14:textId="77777777" w:rsidTr="00DA52B0">
        <w:trPr>
          <w:trHeight w:val="79"/>
          <w:jc w:val="center"/>
        </w:trPr>
        <w:tc>
          <w:tcPr>
            <w:tcW w:w="568" w:type="dxa"/>
            <w:vMerge/>
            <w:vAlign w:val="center"/>
          </w:tcPr>
          <w:p w14:paraId="08A8D423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FDEF4B1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375E0A0F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2DB4C089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Średni</w:t>
            </w: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  <w:vAlign w:val="center"/>
          </w:tcPr>
          <w:p w14:paraId="0A4B0E81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Maksymalny</w:t>
            </w:r>
          </w:p>
        </w:tc>
      </w:tr>
      <w:tr w:rsidR="00DA52B0" w:rsidRPr="00DA52B0" w14:paraId="50AA5654" w14:textId="77777777" w:rsidTr="00DA52B0">
        <w:trPr>
          <w:trHeight w:val="50"/>
          <w:jc w:val="center"/>
        </w:trPr>
        <w:tc>
          <w:tcPr>
            <w:tcW w:w="568" w:type="dxa"/>
            <w:vMerge/>
            <w:vAlign w:val="center"/>
          </w:tcPr>
          <w:p w14:paraId="29E2A23E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76E017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- badanie warstwy ścieralnej</w:t>
            </w:r>
          </w:p>
        </w:tc>
        <w:tc>
          <w:tcPr>
            <w:tcW w:w="986" w:type="dxa"/>
            <w:vMerge/>
            <w:tcBorders>
              <w:bottom w:val="nil"/>
            </w:tcBorders>
            <w:vAlign w:val="center"/>
          </w:tcPr>
          <w:p w14:paraId="497FBBB4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2126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4450D137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  <w:vertAlign w:val="superscript"/>
              </w:rPr>
            </w:pPr>
            <w:r w:rsidRPr="00DA52B0">
              <w:rPr>
                <w:szCs w:val="20"/>
              </w:rPr>
              <w:t>≤ 0,5 kg/m</w:t>
            </w:r>
            <w:r w:rsidRPr="00DA52B0">
              <w:rPr>
                <w:szCs w:val="20"/>
                <w:vertAlign w:val="superscript"/>
              </w:rPr>
              <w:t>2</w:t>
            </w:r>
          </w:p>
        </w:tc>
        <w:tc>
          <w:tcPr>
            <w:tcW w:w="2983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6B77093D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  <w:vertAlign w:val="superscript"/>
              </w:rPr>
            </w:pPr>
            <w:r w:rsidRPr="00DA52B0">
              <w:rPr>
                <w:szCs w:val="20"/>
              </w:rPr>
              <w:t>≤ 1,0 kg/m</w:t>
            </w:r>
            <w:r w:rsidRPr="00DA52B0">
              <w:rPr>
                <w:szCs w:val="20"/>
                <w:vertAlign w:val="superscript"/>
              </w:rPr>
              <w:t>2</w:t>
            </w:r>
          </w:p>
        </w:tc>
      </w:tr>
      <w:tr w:rsidR="00DA52B0" w:rsidRPr="00DA52B0" w14:paraId="7379E7E4" w14:textId="77777777" w:rsidTr="00DA52B0">
        <w:trPr>
          <w:trHeight w:val="87"/>
          <w:jc w:val="center"/>
        </w:trPr>
        <w:tc>
          <w:tcPr>
            <w:tcW w:w="568" w:type="dxa"/>
            <w:vMerge/>
            <w:vAlign w:val="center"/>
          </w:tcPr>
          <w:p w14:paraId="31BEC762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tcBorders>
              <w:top w:val="nil"/>
            </w:tcBorders>
            <w:shd w:val="clear" w:color="auto" w:fill="auto"/>
            <w:vAlign w:val="center"/>
          </w:tcPr>
          <w:p w14:paraId="7EF3BF88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- badanie warstwy konstrukcyjnej (dotyczy krawężników dwuwarstwowych)</w:t>
            </w:r>
          </w:p>
        </w:tc>
        <w:tc>
          <w:tcPr>
            <w:tcW w:w="986" w:type="dxa"/>
            <w:vMerge/>
            <w:tcBorders>
              <w:top w:val="nil"/>
            </w:tcBorders>
            <w:vAlign w:val="center"/>
          </w:tcPr>
          <w:p w14:paraId="6807C8CD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0DAF5F2E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≤ 1,0 kg/m</w:t>
            </w:r>
            <w:r w:rsidRPr="00DA52B0">
              <w:rPr>
                <w:szCs w:val="20"/>
                <w:vertAlign w:val="superscript"/>
              </w:rPr>
              <w:t>2</w:t>
            </w:r>
          </w:p>
        </w:tc>
        <w:tc>
          <w:tcPr>
            <w:tcW w:w="2983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1BE3211C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≤ 1,5 kg/m</w:t>
            </w:r>
            <w:r w:rsidRPr="00DA52B0">
              <w:rPr>
                <w:szCs w:val="20"/>
                <w:vertAlign w:val="superscript"/>
              </w:rPr>
              <w:t>2</w:t>
            </w:r>
          </w:p>
        </w:tc>
      </w:tr>
      <w:tr w:rsidR="00DA52B0" w:rsidRPr="00DA52B0" w14:paraId="07586934" w14:textId="77777777" w:rsidTr="00DA52B0">
        <w:trPr>
          <w:trHeight w:val="133"/>
          <w:jc w:val="center"/>
        </w:trPr>
        <w:tc>
          <w:tcPr>
            <w:tcW w:w="568" w:type="dxa"/>
            <w:vAlign w:val="center"/>
          </w:tcPr>
          <w:p w14:paraId="26C202ED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3.2</w:t>
            </w:r>
          </w:p>
        </w:tc>
        <w:tc>
          <w:tcPr>
            <w:tcW w:w="3686" w:type="dxa"/>
            <w:vAlign w:val="center"/>
          </w:tcPr>
          <w:p w14:paraId="7BF7038E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Nasiąkliwość</w:t>
            </w:r>
          </w:p>
        </w:tc>
        <w:tc>
          <w:tcPr>
            <w:tcW w:w="986" w:type="dxa"/>
            <w:vAlign w:val="center"/>
          </w:tcPr>
          <w:p w14:paraId="4E504709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E</w:t>
            </w:r>
          </w:p>
        </w:tc>
        <w:tc>
          <w:tcPr>
            <w:tcW w:w="5109" w:type="dxa"/>
            <w:gridSpan w:val="5"/>
            <w:vAlign w:val="center"/>
          </w:tcPr>
          <w:p w14:paraId="78C20633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Wartość średnia dla każdego krawężnika</w:t>
            </w:r>
          </w:p>
          <w:p w14:paraId="4674BBE0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nie większa niż 5,0%</w:t>
            </w:r>
          </w:p>
        </w:tc>
      </w:tr>
      <w:tr w:rsidR="00DA52B0" w:rsidRPr="00DA52B0" w14:paraId="04559F3B" w14:textId="77777777" w:rsidTr="00DA52B0">
        <w:trPr>
          <w:trHeight w:val="50"/>
          <w:jc w:val="center"/>
        </w:trPr>
        <w:tc>
          <w:tcPr>
            <w:tcW w:w="568" w:type="dxa"/>
            <w:vAlign w:val="center"/>
          </w:tcPr>
          <w:p w14:paraId="65C8A7C9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4</w:t>
            </w:r>
          </w:p>
        </w:tc>
        <w:tc>
          <w:tcPr>
            <w:tcW w:w="9781" w:type="dxa"/>
            <w:gridSpan w:val="7"/>
            <w:vAlign w:val="center"/>
          </w:tcPr>
          <w:p w14:paraId="5DD9B730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Aspekty wizualne</w:t>
            </w:r>
          </w:p>
        </w:tc>
      </w:tr>
      <w:tr w:rsidR="00DA52B0" w:rsidRPr="00DA52B0" w14:paraId="276C7095" w14:textId="77777777" w:rsidTr="00DA52B0">
        <w:trPr>
          <w:trHeight w:val="56"/>
          <w:jc w:val="center"/>
        </w:trPr>
        <w:tc>
          <w:tcPr>
            <w:tcW w:w="568" w:type="dxa"/>
            <w:vMerge w:val="restart"/>
            <w:vAlign w:val="center"/>
          </w:tcPr>
          <w:p w14:paraId="63CA5866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4.1</w:t>
            </w:r>
          </w:p>
        </w:tc>
        <w:tc>
          <w:tcPr>
            <w:tcW w:w="3686" w:type="dxa"/>
            <w:vMerge w:val="restart"/>
            <w:vAlign w:val="center"/>
          </w:tcPr>
          <w:p w14:paraId="64AE2335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Wygląd</w:t>
            </w:r>
          </w:p>
        </w:tc>
        <w:tc>
          <w:tcPr>
            <w:tcW w:w="986" w:type="dxa"/>
            <w:vMerge w:val="restart"/>
            <w:vAlign w:val="center"/>
          </w:tcPr>
          <w:p w14:paraId="0789A683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J</w:t>
            </w:r>
          </w:p>
        </w:tc>
        <w:tc>
          <w:tcPr>
            <w:tcW w:w="5109" w:type="dxa"/>
            <w:gridSpan w:val="5"/>
            <w:vAlign w:val="center"/>
          </w:tcPr>
          <w:p w14:paraId="46C5A58A" w14:textId="77777777" w:rsidR="00DA52B0" w:rsidRPr="00DA52B0" w:rsidRDefault="00DA52B0" w:rsidP="00DA52B0">
            <w:pPr>
              <w:spacing w:before="0" w:after="0" w:line="240" w:lineRule="auto"/>
              <w:ind w:left="173" w:hanging="173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Wymaganie dotyczące warstwy wierzchniej</w:t>
            </w:r>
          </w:p>
        </w:tc>
      </w:tr>
      <w:tr w:rsidR="00DA52B0" w:rsidRPr="00DA52B0" w14:paraId="13FE1745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0627C89E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3F4809A0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9A609C1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01D107A9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Rysy (poza drobnymi przytarciami transportowymi) widoczne „gołym okiem”</w:t>
            </w:r>
          </w:p>
        </w:tc>
        <w:tc>
          <w:tcPr>
            <w:tcW w:w="2416" w:type="dxa"/>
            <w:gridSpan w:val="2"/>
            <w:vAlign w:val="center"/>
          </w:tcPr>
          <w:p w14:paraId="4B1F8A01" w14:textId="77777777" w:rsidR="00DA52B0" w:rsidRPr="00DA52B0" w:rsidRDefault="00DA52B0" w:rsidP="00DA52B0">
            <w:pPr>
              <w:spacing w:before="0" w:after="0" w:line="240" w:lineRule="auto"/>
              <w:ind w:left="173" w:hanging="173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Niedopuszczalne</w:t>
            </w:r>
          </w:p>
        </w:tc>
      </w:tr>
      <w:tr w:rsidR="00DA52B0" w:rsidRPr="00DA52B0" w14:paraId="713F450C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15CF6073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4FB3DFF6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2A3C572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1FDA8187" w14:textId="77777777" w:rsidR="00DA52B0" w:rsidRPr="00DA52B0" w:rsidRDefault="00DA52B0" w:rsidP="00DA52B0">
            <w:pPr>
              <w:spacing w:before="0" w:after="0" w:line="240" w:lineRule="auto"/>
              <w:ind w:left="37" w:hanging="37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Rozwarstwienia w krawężnikach dwuwarstwowych</w:t>
            </w:r>
          </w:p>
        </w:tc>
        <w:tc>
          <w:tcPr>
            <w:tcW w:w="2416" w:type="dxa"/>
            <w:gridSpan w:val="2"/>
            <w:vAlign w:val="center"/>
          </w:tcPr>
          <w:p w14:paraId="1CA7ED17" w14:textId="77777777" w:rsidR="00DA52B0" w:rsidRPr="00DA52B0" w:rsidRDefault="00DA52B0" w:rsidP="00DA52B0">
            <w:pPr>
              <w:spacing w:before="0" w:after="0" w:line="240" w:lineRule="auto"/>
              <w:ind w:left="173" w:hanging="173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Niedopuszczalne</w:t>
            </w:r>
          </w:p>
        </w:tc>
      </w:tr>
      <w:tr w:rsidR="00DA52B0" w:rsidRPr="00DA52B0" w14:paraId="6D115F3C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2348D852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3C9F781D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CCFBE76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58CA8B1C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Uszkodzenia marglowe lub podobnie wyglądające pochodzące z zanieczyszczeń</w:t>
            </w:r>
          </w:p>
        </w:tc>
        <w:tc>
          <w:tcPr>
            <w:tcW w:w="2416" w:type="dxa"/>
            <w:gridSpan w:val="2"/>
            <w:vAlign w:val="center"/>
          </w:tcPr>
          <w:p w14:paraId="6D478DA2" w14:textId="77777777" w:rsidR="00DA52B0" w:rsidRPr="00DA52B0" w:rsidRDefault="00DA52B0" w:rsidP="00DA52B0">
            <w:pPr>
              <w:spacing w:before="0" w:after="0" w:line="240" w:lineRule="auto"/>
              <w:ind w:left="173" w:hanging="173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Niedopuszczalne</w:t>
            </w:r>
          </w:p>
        </w:tc>
      </w:tr>
      <w:tr w:rsidR="00DA52B0" w:rsidRPr="00DA52B0" w14:paraId="7360403C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4E7F637A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081821B4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0D1BCD3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2945BA9A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Naloty wapienne zwane potocznie wykwitami</w:t>
            </w:r>
          </w:p>
        </w:tc>
        <w:tc>
          <w:tcPr>
            <w:tcW w:w="2416" w:type="dxa"/>
            <w:gridSpan w:val="2"/>
            <w:vAlign w:val="center"/>
          </w:tcPr>
          <w:p w14:paraId="73147883" w14:textId="77777777" w:rsidR="00DA52B0" w:rsidRPr="00DA52B0" w:rsidRDefault="00DA52B0" w:rsidP="00DA52B0">
            <w:pPr>
              <w:spacing w:before="0" w:after="0" w:line="240" w:lineRule="auto"/>
              <w:ind w:left="173" w:hanging="173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Dopuszczalne</w:t>
            </w:r>
          </w:p>
        </w:tc>
      </w:tr>
      <w:tr w:rsidR="00DA52B0" w:rsidRPr="00DA52B0" w14:paraId="07242B8B" w14:textId="77777777" w:rsidTr="00DA52B0">
        <w:trPr>
          <w:trHeight w:val="56"/>
          <w:jc w:val="center"/>
        </w:trPr>
        <w:tc>
          <w:tcPr>
            <w:tcW w:w="568" w:type="dxa"/>
            <w:vMerge w:val="restart"/>
            <w:vAlign w:val="center"/>
          </w:tcPr>
          <w:p w14:paraId="4E8D275F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4.2</w:t>
            </w:r>
          </w:p>
        </w:tc>
        <w:tc>
          <w:tcPr>
            <w:tcW w:w="3686" w:type="dxa"/>
            <w:vMerge w:val="restart"/>
            <w:vAlign w:val="center"/>
          </w:tcPr>
          <w:p w14:paraId="182C3ECE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Tekstura i zabarwienie</w:t>
            </w:r>
          </w:p>
        </w:tc>
        <w:tc>
          <w:tcPr>
            <w:tcW w:w="986" w:type="dxa"/>
            <w:vMerge w:val="restart"/>
            <w:vAlign w:val="center"/>
          </w:tcPr>
          <w:p w14:paraId="74722FC3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  <w:r w:rsidRPr="00DA52B0">
              <w:rPr>
                <w:szCs w:val="20"/>
              </w:rPr>
              <w:t>J</w:t>
            </w:r>
          </w:p>
        </w:tc>
        <w:tc>
          <w:tcPr>
            <w:tcW w:w="5109" w:type="dxa"/>
            <w:gridSpan w:val="5"/>
            <w:vAlign w:val="center"/>
          </w:tcPr>
          <w:p w14:paraId="5B9F3E41" w14:textId="77777777" w:rsidR="00DA52B0" w:rsidRPr="00DA52B0" w:rsidRDefault="00DA52B0" w:rsidP="00DA52B0">
            <w:pPr>
              <w:spacing w:before="0" w:after="0" w:line="240" w:lineRule="auto"/>
              <w:ind w:left="173" w:hanging="173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Wymaganie dotyczące warstwy wierzchniej</w:t>
            </w:r>
          </w:p>
        </w:tc>
      </w:tr>
      <w:tr w:rsidR="00DA52B0" w:rsidRPr="00DA52B0" w14:paraId="56C9459C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11A72481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54301465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538B54FC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23482FC6" w14:textId="77777777" w:rsidR="00DA52B0" w:rsidRPr="00DA52B0" w:rsidRDefault="00DA52B0" w:rsidP="00DA52B0">
            <w:pPr>
              <w:spacing w:before="0" w:after="0" w:line="240" w:lineRule="auto"/>
              <w:ind w:left="37" w:hanging="37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Krawężniki o specjalnej teksturze</w:t>
            </w:r>
          </w:p>
        </w:tc>
        <w:tc>
          <w:tcPr>
            <w:tcW w:w="2416" w:type="dxa"/>
            <w:gridSpan w:val="2"/>
            <w:vAlign w:val="center"/>
          </w:tcPr>
          <w:p w14:paraId="235D8BCF" w14:textId="77777777" w:rsidR="00DA52B0" w:rsidRPr="00DA52B0" w:rsidRDefault="00622858" w:rsidP="00DA52B0">
            <w:pPr>
              <w:spacing w:before="0" w:after="0" w:line="240" w:lineRule="auto"/>
              <w:jc w:val="center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Zgodne z </w:t>
            </w:r>
            <w:r w:rsidR="00DA52B0" w:rsidRPr="00DA52B0">
              <w:rPr>
                <w:rFonts w:cs="Calibri"/>
                <w:szCs w:val="20"/>
              </w:rPr>
              <w:t>zatwierdzonym wzorem producenta i jednorodne w partii</w:t>
            </w:r>
          </w:p>
        </w:tc>
      </w:tr>
      <w:tr w:rsidR="00DA52B0" w:rsidRPr="00DA52B0" w14:paraId="171BA14E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02806178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1227EC5F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0A3BFB3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44FDEF93" w14:textId="77777777" w:rsidR="00DA52B0" w:rsidRPr="00DA52B0" w:rsidRDefault="00DA52B0" w:rsidP="00DA52B0">
            <w:pPr>
              <w:spacing w:before="0" w:after="0" w:line="240" w:lineRule="auto"/>
              <w:ind w:left="173" w:hanging="173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Zabarwienie</w:t>
            </w:r>
          </w:p>
        </w:tc>
        <w:tc>
          <w:tcPr>
            <w:tcW w:w="2416" w:type="dxa"/>
            <w:gridSpan w:val="2"/>
            <w:vAlign w:val="center"/>
          </w:tcPr>
          <w:p w14:paraId="5CDCA10F" w14:textId="77777777" w:rsidR="00DA52B0" w:rsidRPr="00DA52B0" w:rsidRDefault="00622858" w:rsidP="00DA52B0">
            <w:pPr>
              <w:spacing w:before="0" w:after="0" w:line="240" w:lineRule="auto"/>
              <w:jc w:val="center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Zgodne z </w:t>
            </w:r>
            <w:r w:rsidRPr="00DA52B0">
              <w:rPr>
                <w:rFonts w:cs="Calibri"/>
                <w:szCs w:val="20"/>
              </w:rPr>
              <w:t>zatwierdzonym wzorem producenta i jednorodne w partii</w:t>
            </w:r>
          </w:p>
        </w:tc>
      </w:tr>
      <w:tr w:rsidR="00DA52B0" w:rsidRPr="00DA52B0" w14:paraId="10FD2C2E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1A07F38C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3E16FCE7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2F108DB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43ED725B" w14:textId="77777777" w:rsidR="00DA52B0" w:rsidRPr="00DA52B0" w:rsidRDefault="00DA52B0" w:rsidP="00DA52B0">
            <w:pPr>
              <w:spacing w:before="0" w:after="0" w:line="240" w:lineRule="auto"/>
              <w:ind w:left="173" w:hanging="173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Tekstura</w:t>
            </w:r>
          </w:p>
        </w:tc>
        <w:tc>
          <w:tcPr>
            <w:tcW w:w="2416" w:type="dxa"/>
            <w:gridSpan w:val="2"/>
            <w:vAlign w:val="center"/>
          </w:tcPr>
          <w:p w14:paraId="0748DAC3" w14:textId="77777777" w:rsidR="00DA52B0" w:rsidRPr="00DA52B0" w:rsidRDefault="00622858" w:rsidP="00DA52B0">
            <w:pPr>
              <w:spacing w:before="0" w:after="0" w:line="240" w:lineRule="auto"/>
              <w:jc w:val="center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Zgodne z </w:t>
            </w:r>
            <w:r w:rsidRPr="00DA52B0">
              <w:rPr>
                <w:rFonts w:cs="Calibri"/>
                <w:szCs w:val="20"/>
              </w:rPr>
              <w:t>zatwierdzonym wzorem producenta i jednorodne w partii</w:t>
            </w:r>
          </w:p>
        </w:tc>
      </w:tr>
      <w:tr w:rsidR="00DA52B0" w:rsidRPr="00DA52B0" w14:paraId="2987149F" w14:textId="77777777" w:rsidTr="00FC3C32">
        <w:trPr>
          <w:trHeight w:val="56"/>
          <w:jc w:val="center"/>
        </w:trPr>
        <w:tc>
          <w:tcPr>
            <w:tcW w:w="568" w:type="dxa"/>
            <w:vMerge/>
            <w:vAlign w:val="center"/>
          </w:tcPr>
          <w:p w14:paraId="5B94A32C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7044AD3E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5B710B2" w14:textId="77777777" w:rsidR="00DA52B0" w:rsidRPr="00DA52B0" w:rsidRDefault="00DA52B0" w:rsidP="00DA52B0">
            <w:pPr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2B08492B" w14:textId="77777777" w:rsidR="00DA52B0" w:rsidRPr="00DA52B0" w:rsidRDefault="00DA52B0" w:rsidP="00DA52B0">
            <w:pPr>
              <w:spacing w:before="0" w:after="0" w:line="240" w:lineRule="auto"/>
              <w:ind w:left="37" w:hanging="37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Ewentualne różnice w jednolitości tekstury lub zabarwienia, spowodowane nieuniknionymi zmianami we właściwościach surowców i zmianach warunków twardnienia</w:t>
            </w:r>
          </w:p>
        </w:tc>
        <w:tc>
          <w:tcPr>
            <w:tcW w:w="2416" w:type="dxa"/>
            <w:gridSpan w:val="2"/>
            <w:vAlign w:val="center"/>
          </w:tcPr>
          <w:p w14:paraId="77EBBB8D" w14:textId="77777777" w:rsidR="00DA52B0" w:rsidRPr="00DA52B0" w:rsidRDefault="00DA52B0" w:rsidP="00DA52B0">
            <w:pPr>
              <w:spacing w:before="0" w:after="0" w:line="240" w:lineRule="auto"/>
              <w:ind w:left="173" w:hanging="173"/>
              <w:jc w:val="center"/>
              <w:rPr>
                <w:rFonts w:cs="Calibri"/>
                <w:szCs w:val="20"/>
              </w:rPr>
            </w:pPr>
            <w:r w:rsidRPr="00DA52B0">
              <w:rPr>
                <w:rFonts w:cs="Calibri"/>
                <w:szCs w:val="20"/>
              </w:rPr>
              <w:t>Dopuszczalne</w:t>
            </w:r>
          </w:p>
        </w:tc>
      </w:tr>
    </w:tbl>
    <w:p w14:paraId="3E2EF01A" w14:textId="77777777" w:rsidR="00DA52B0" w:rsidRDefault="00DA52B0" w:rsidP="00622858">
      <w:pPr>
        <w:spacing w:line="120" w:lineRule="atLeast"/>
        <w:ind w:left="284" w:hanging="284"/>
        <w:rPr>
          <w:sz w:val="18"/>
          <w:szCs w:val="20"/>
        </w:rPr>
      </w:pPr>
      <w:r w:rsidRPr="00DA52B0">
        <w:rPr>
          <w:sz w:val="18"/>
          <w:szCs w:val="20"/>
          <w:vertAlign w:val="superscript"/>
        </w:rPr>
        <w:t>*</w:t>
      </w:r>
      <w:r w:rsidRPr="00DA52B0">
        <w:rPr>
          <w:sz w:val="18"/>
          <w:szCs w:val="20"/>
        </w:rPr>
        <w:t xml:space="preserve"> W przypadku kontroli zgodności przeprowadzanej przez stronę trze</w:t>
      </w:r>
      <w:r w:rsidR="001E2A16">
        <w:rPr>
          <w:sz w:val="18"/>
          <w:szCs w:val="20"/>
        </w:rPr>
        <w:t>cią (przypadek II zgodnie z </w:t>
      </w:r>
      <w:r w:rsidR="00622858">
        <w:rPr>
          <w:sz w:val="18"/>
          <w:szCs w:val="20"/>
        </w:rPr>
        <w:t>pkt</w:t>
      </w:r>
      <w:r w:rsidR="001E2A16">
        <w:rPr>
          <w:sz w:val="18"/>
          <w:szCs w:val="20"/>
        </w:rPr>
        <w:t> </w:t>
      </w:r>
      <w:r w:rsidRPr="00DA52B0">
        <w:rPr>
          <w:sz w:val="18"/>
          <w:szCs w:val="20"/>
        </w:rPr>
        <w:t>6.</w:t>
      </w:r>
      <w:r w:rsidR="00622858">
        <w:rPr>
          <w:sz w:val="18"/>
          <w:szCs w:val="20"/>
        </w:rPr>
        <w:t>7</w:t>
      </w:r>
      <w:r w:rsidRPr="00DA52B0">
        <w:rPr>
          <w:sz w:val="18"/>
          <w:szCs w:val="20"/>
        </w:rPr>
        <w:t>), dopuszczone są wymagania jak dla kontroli produkcji.</w:t>
      </w:r>
    </w:p>
    <w:p w14:paraId="29BDF535" w14:textId="77777777" w:rsidR="00FC3C32" w:rsidRPr="00DA52B0" w:rsidRDefault="00FC3C32" w:rsidP="00DA52B0">
      <w:pPr>
        <w:spacing w:line="120" w:lineRule="atLeast"/>
        <w:ind w:left="284" w:hanging="284"/>
        <w:rPr>
          <w:sz w:val="18"/>
          <w:szCs w:val="20"/>
        </w:rPr>
      </w:pPr>
    </w:p>
    <w:p w14:paraId="7774AAF9" w14:textId="77777777" w:rsidR="00DA52B0" w:rsidRPr="00DA52B0" w:rsidRDefault="00DA52B0" w:rsidP="00DA52B0">
      <w:pPr>
        <w:spacing w:before="67"/>
        <w:ind w:right="300" w:firstLine="567"/>
        <w:rPr>
          <w:szCs w:val="20"/>
        </w:rPr>
      </w:pPr>
      <w:r w:rsidRPr="00DA52B0">
        <w:rPr>
          <w:szCs w:val="20"/>
        </w:rPr>
        <w:t>Producent jest zobowiązany do wydania oświadczenia o spełnieniu przez wyrób właściwości wymienionych w Tabeli 1 w oparciu o badania typu oraz wdrożony System Zakładowej Kontroli Produkcji.</w:t>
      </w:r>
    </w:p>
    <w:p w14:paraId="51CFFF8D" w14:textId="77777777" w:rsidR="00DA52B0" w:rsidRPr="00DA52B0" w:rsidRDefault="00DA52B0" w:rsidP="00DA52B0">
      <w:pPr>
        <w:ind w:right="300" w:firstLine="567"/>
        <w:rPr>
          <w:szCs w:val="20"/>
        </w:rPr>
      </w:pPr>
      <w:r w:rsidRPr="00DA52B0">
        <w:rPr>
          <w:szCs w:val="20"/>
        </w:rPr>
        <w:t>Producent może grupować wyroby w rodziny na potrzeby prowadzonych badań zgodnie z pkt 6.1 normy PN-EN 1340. Każda partia dostarczonych na budowę krawężników powinna być oznaczona zgodnie pkt 7 normy PN-EN 1340.</w:t>
      </w:r>
    </w:p>
    <w:p w14:paraId="338BB00C" w14:textId="77777777" w:rsidR="00622858" w:rsidRDefault="00DA52B0" w:rsidP="00DA52B0">
      <w:pPr>
        <w:ind w:right="300" w:firstLine="567"/>
        <w:rPr>
          <w:szCs w:val="20"/>
        </w:rPr>
      </w:pPr>
      <w:r w:rsidRPr="00DA52B0">
        <w:rPr>
          <w:szCs w:val="20"/>
        </w:rPr>
        <w:t>Wyprodukowane krawężniki zaleca się układać na paletach w pozycji wbudowania, z zastosowaniem podkładek drewnianych i taśm bandujących. Krawężniki można składować na otwartej przestrzeni, na wyrównanym i odwodnionym podłożu.</w:t>
      </w:r>
    </w:p>
    <w:p w14:paraId="10ED7E73" w14:textId="77777777" w:rsidR="00DA52B0" w:rsidRPr="00DA52B0" w:rsidRDefault="00DA52B0" w:rsidP="00DA52B0">
      <w:pPr>
        <w:pStyle w:val="Nagwek2"/>
        <w:rPr>
          <w:szCs w:val="20"/>
        </w:rPr>
      </w:pPr>
      <w:bookmarkStart w:id="56" w:name="_Toc64387188"/>
      <w:r w:rsidRPr="00DA52B0">
        <w:rPr>
          <w:szCs w:val="20"/>
        </w:rPr>
        <w:t>Beton na ławę fundamentową</w:t>
      </w:r>
      <w:bookmarkEnd w:id="56"/>
    </w:p>
    <w:p w14:paraId="0218BD33" w14:textId="77777777" w:rsidR="00DA52B0" w:rsidRPr="00DA52B0" w:rsidRDefault="00DA52B0" w:rsidP="00DA52B0">
      <w:pPr>
        <w:ind w:firstLine="709"/>
        <w:rPr>
          <w:szCs w:val="20"/>
        </w:rPr>
      </w:pPr>
      <w:r w:rsidRPr="00DA52B0">
        <w:rPr>
          <w:szCs w:val="20"/>
        </w:rPr>
        <w:t>Beton na ławę fundamentową pod krawężnik powinien być zgodny z normą PN-EN 206-1</w:t>
      </w:r>
      <w:r w:rsidR="008E0533">
        <w:rPr>
          <w:szCs w:val="20"/>
        </w:rPr>
        <w:t>+A1</w:t>
      </w:r>
      <w:r w:rsidRPr="00DA52B0">
        <w:rPr>
          <w:szCs w:val="20"/>
        </w:rPr>
        <w:t>, klasy minimum C 12/15.</w:t>
      </w:r>
    </w:p>
    <w:p w14:paraId="0A1F0295" w14:textId="77777777" w:rsidR="00DA52B0" w:rsidRPr="00DA52B0" w:rsidRDefault="00DA52B0" w:rsidP="00DA52B0">
      <w:pPr>
        <w:pStyle w:val="Nagwek2"/>
        <w:rPr>
          <w:szCs w:val="20"/>
        </w:rPr>
      </w:pPr>
      <w:bookmarkStart w:id="57" w:name="_Toc64387189"/>
      <w:r w:rsidRPr="00DA52B0">
        <w:rPr>
          <w:szCs w:val="20"/>
        </w:rPr>
        <w:t>Podsypka cementowo-piaskowa</w:t>
      </w:r>
      <w:bookmarkEnd w:id="57"/>
    </w:p>
    <w:p w14:paraId="62B2B252" w14:textId="77777777" w:rsidR="00DA52B0" w:rsidRPr="00DA52B0" w:rsidRDefault="00DA52B0" w:rsidP="00DA52B0">
      <w:pPr>
        <w:ind w:firstLine="709"/>
        <w:rPr>
          <w:szCs w:val="20"/>
        </w:rPr>
      </w:pPr>
      <w:r w:rsidRPr="00DA52B0">
        <w:rPr>
          <w:szCs w:val="20"/>
        </w:rPr>
        <w:t>Jeżeli Dokumentacja projektowa nie ustala inaczej, to należy na podsypkę cementowo- piaskową należy stosować następujące materiały:</w:t>
      </w:r>
    </w:p>
    <w:p w14:paraId="7C6FDA5A" w14:textId="77777777" w:rsidR="00DA52B0" w:rsidRPr="00DA52B0" w:rsidRDefault="00DA52B0" w:rsidP="00DA52B0">
      <w:pPr>
        <w:rPr>
          <w:szCs w:val="20"/>
        </w:rPr>
      </w:pPr>
      <w:r w:rsidRPr="00DA52B0">
        <w:rPr>
          <w:szCs w:val="20"/>
        </w:rPr>
        <w:t>- cement powszechnego użytku wg normy PN-EN-197-1;</w:t>
      </w:r>
    </w:p>
    <w:p w14:paraId="6A18B929" w14:textId="77777777" w:rsidR="00DA52B0" w:rsidRPr="00DA52B0" w:rsidRDefault="00DA52B0" w:rsidP="00DA52B0">
      <w:pPr>
        <w:rPr>
          <w:szCs w:val="20"/>
        </w:rPr>
      </w:pPr>
      <w:r w:rsidRPr="00DA52B0">
        <w:rPr>
          <w:szCs w:val="20"/>
        </w:rPr>
        <w:t>- kruszywo drobne 0/2, 0/4 lub 0/5 wg normy PN-EN 13242 kategorii uziarnienia G</w:t>
      </w:r>
      <w:r w:rsidRPr="00DA52B0">
        <w:rPr>
          <w:szCs w:val="20"/>
          <w:vertAlign w:val="subscript"/>
        </w:rPr>
        <w:t>F</w:t>
      </w:r>
      <w:r w:rsidRPr="00DA52B0">
        <w:rPr>
          <w:szCs w:val="20"/>
        </w:rPr>
        <w:t>80 i zawartości pyłów f</w:t>
      </w:r>
      <w:r w:rsidRPr="00DA52B0">
        <w:rPr>
          <w:szCs w:val="20"/>
          <w:vertAlign w:val="subscript"/>
        </w:rPr>
        <w:t>10</w:t>
      </w:r>
      <w:r w:rsidRPr="00DA52B0">
        <w:rPr>
          <w:szCs w:val="20"/>
        </w:rPr>
        <w:t>;</w:t>
      </w:r>
    </w:p>
    <w:p w14:paraId="51844D82" w14:textId="77777777" w:rsidR="00DA52B0" w:rsidRPr="00DA52B0" w:rsidRDefault="00DA52B0" w:rsidP="00DA52B0">
      <w:pPr>
        <w:rPr>
          <w:szCs w:val="20"/>
        </w:rPr>
      </w:pPr>
      <w:r w:rsidRPr="00DA52B0">
        <w:rPr>
          <w:szCs w:val="20"/>
        </w:rPr>
        <w:t>- kruszywo 1/4, 2/5 lub 2/8, wg normy PN-EN 13242 kategorii uziarnienia G</w:t>
      </w:r>
      <w:r w:rsidRPr="00DA52B0">
        <w:rPr>
          <w:szCs w:val="20"/>
          <w:vertAlign w:val="subscript"/>
        </w:rPr>
        <w:t>C</w:t>
      </w:r>
      <w:r w:rsidRPr="00DA52B0">
        <w:rPr>
          <w:szCs w:val="20"/>
        </w:rPr>
        <w:t>80-20 i zawartości pyłów f</w:t>
      </w:r>
      <w:r w:rsidRPr="00DA52B0">
        <w:rPr>
          <w:szCs w:val="20"/>
          <w:vertAlign w:val="subscript"/>
        </w:rPr>
        <w:t>deklarowana</w:t>
      </w:r>
      <w:r w:rsidRPr="00DA52B0">
        <w:rPr>
          <w:szCs w:val="20"/>
        </w:rPr>
        <w:t xml:space="preserve"> (maksymalnie do 10% pyłów);</w:t>
      </w:r>
    </w:p>
    <w:p w14:paraId="5B9E587B" w14:textId="77777777" w:rsidR="00DA52B0" w:rsidRPr="00DA52B0" w:rsidRDefault="00DA52B0" w:rsidP="00DA52B0">
      <w:pPr>
        <w:rPr>
          <w:szCs w:val="20"/>
        </w:rPr>
      </w:pPr>
      <w:r w:rsidRPr="00DA52B0">
        <w:rPr>
          <w:szCs w:val="20"/>
        </w:rPr>
        <w:t>- zaleca się stosować wodę pitną z wodociągu, która nie wymaga badań; w przypadku czerpania wody z innych źródeł, woda musi spełniać wymagania normy PN-EN 1008.</w:t>
      </w:r>
    </w:p>
    <w:p w14:paraId="64B541DF" w14:textId="77777777" w:rsidR="00DA52B0" w:rsidRPr="00DA52B0" w:rsidRDefault="00DA52B0" w:rsidP="00DA52B0">
      <w:pPr>
        <w:ind w:firstLine="709"/>
        <w:rPr>
          <w:szCs w:val="20"/>
        </w:rPr>
      </w:pPr>
      <w:r w:rsidRPr="00DA52B0">
        <w:rPr>
          <w:szCs w:val="20"/>
        </w:rPr>
        <w:t>Zalecane proporcje mieszania cementu i kruszywa to 1:4 (w stosunku wagowym). Kruszywo nie może być zanieczyszczone ciałami obcymi takimi jak: trawa, szczątki korzeni, konarów, szkło, plastik, grudki gliny. Składowanie kruszywa powinno odbywać się na podłożu równym, utwardzonym i dobrze odwodnionym, przy zabezpieczeniu kruszywa przed zanieczyszczeniem i zmieszaniem z innymi materiałami kamiennymi.</w:t>
      </w:r>
    </w:p>
    <w:p w14:paraId="18ACE407" w14:textId="77777777" w:rsidR="00097248" w:rsidRPr="00DA52B0" w:rsidRDefault="00DA52B0" w:rsidP="00892D1A">
      <w:pPr>
        <w:ind w:firstLine="709"/>
        <w:rPr>
          <w:szCs w:val="20"/>
        </w:rPr>
      </w:pPr>
      <w:r w:rsidRPr="00DA52B0">
        <w:rPr>
          <w:szCs w:val="20"/>
        </w:rPr>
        <w:t>Cement w workach, o masie np. 25 kg, można przechowywać do 10 dni w miejscach zadaszonych na otwartym terenie o podłożu twardym i suchym, oraz do terminu trwałości podanego przez producenta, w pomieszczeniach o szczelnym dachu i ścianach oraz podłogach suchych i czystych. Cement dostarczony luzem przechowuje się w specjalnych magazynach (zbiornikach stalowych, betonowych), przystosowanych do pneumatycznego załadowania i wyładowania.</w:t>
      </w:r>
    </w:p>
    <w:p w14:paraId="3BB4961E" w14:textId="77777777" w:rsidR="00646E9B" w:rsidRPr="00BE5C22" w:rsidRDefault="00646E9B" w:rsidP="00BE5C22">
      <w:pPr>
        <w:pStyle w:val="Nagwek1"/>
      </w:pPr>
      <w:bookmarkStart w:id="58" w:name="_Toc64387190"/>
      <w:r w:rsidRPr="00BE5C22">
        <w:t>SPRZĘT</w:t>
      </w:r>
      <w:bookmarkEnd w:id="58"/>
    </w:p>
    <w:p w14:paraId="19EFD1DF" w14:textId="77777777" w:rsidR="00097248" w:rsidRPr="00B909DF" w:rsidRDefault="00097248" w:rsidP="00097248">
      <w:pPr>
        <w:pStyle w:val="Nagwek2"/>
      </w:pPr>
      <w:bookmarkStart w:id="59" w:name="_Toc7515991"/>
      <w:bookmarkStart w:id="60" w:name="_Toc64387191"/>
      <w:r w:rsidRPr="00B909DF">
        <w:t>Ogólne wymagania dotyczące sprzętu</w:t>
      </w:r>
      <w:bookmarkEnd w:id="59"/>
      <w:bookmarkEnd w:id="60"/>
    </w:p>
    <w:p w14:paraId="20530ABE" w14:textId="77777777" w:rsidR="00097248" w:rsidRPr="007620AD" w:rsidRDefault="00097248" w:rsidP="007620AD">
      <w:pPr>
        <w:rPr>
          <w:spacing w:val="-4"/>
        </w:rPr>
      </w:pPr>
      <w:r w:rsidRPr="007620AD">
        <w:rPr>
          <w:spacing w:val="-4"/>
        </w:rPr>
        <w:t>Ogólne wymagania dotyczące sprzętu podano w D-M 00.00.00 „Wymagania ogólne”.</w:t>
      </w:r>
      <w:r w:rsidR="00DA52B0" w:rsidRPr="00DA52B0">
        <w:t xml:space="preserve"> </w:t>
      </w:r>
      <w:r w:rsidR="00DA52B0" w:rsidRPr="00DA52B0">
        <w:rPr>
          <w:spacing w:val="-4"/>
        </w:rPr>
        <w:t>Jakikolwiek sprzęt, maszyny i urządzenia nie gwarantujące zachowania wymagań jakościowych robót, zostaną przez Inżyniera zdyskwalifikowane i niedopuszczone do robót.</w:t>
      </w:r>
    </w:p>
    <w:p w14:paraId="2CCFCD60" w14:textId="77777777" w:rsidR="00097248" w:rsidRPr="00097248" w:rsidRDefault="00097248" w:rsidP="00097248">
      <w:pPr>
        <w:pStyle w:val="Nagwek2"/>
      </w:pPr>
      <w:bookmarkStart w:id="61" w:name="_Toc7515992"/>
      <w:bookmarkStart w:id="62" w:name="_Toc64387192"/>
      <w:r w:rsidRPr="00097248">
        <w:t>Sprzęt stosowany do wykonywania robót</w:t>
      </w:r>
      <w:bookmarkEnd w:id="61"/>
      <w:bookmarkEnd w:id="62"/>
      <w:r w:rsidRPr="00097248">
        <w:t xml:space="preserve"> </w:t>
      </w:r>
    </w:p>
    <w:p w14:paraId="3B06B81D" w14:textId="77777777" w:rsidR="00DA52B0" w:rsidRPr="00B909DF" w:rsidRDefault="00DA52B0" w:rsidP="00DA52B0">
      <w:r w:rsidRPr="00DA52B0">
        <w:t>Roboty związane z ustawieniem krawężników mogą być wykonywane ręcznie i przy użyciu sprzętu mechanicznego zaakceptowanego przez Inspektora Nadzoru.</w:t>
      </w:r>
    </w:p>
    <w:p w14:paraId="0BD1FB04" w14:textId="77777777" w:rsidR="00646E9B" w:rsidRPr="007646DD" w:rsidRDefault="00646E9B" w:rsidP="007620AD">
      <w:pPr>
        <w:pStyle w:val="Nagwek1"/>
      </w:pPr>
      <w:bookmarkStart w:id="63" w:name="_Toc64387193"/>
      <w:r w:rsidRPr="007646DD">
        <w:t>TRANSPORT</w:t>
      </w:r>
      <w:bookmarkEnd w:id="63"/>
    </w:p>
    <w:p w14:paraId="11979110" w14:textId="77777777" w:rsidR="00097248" w:rsidRPr="00B909DF" w:rsidRDefault="00097248" w:rsidP="00097248">
      <w:pPr>
        <w:pStyle w:val="Nagwek2"/>
      </w:pPr>
      <w:bookmarkStart w:id="64" w:name="_Toc7515994"/>
      <w:bookmarkStart w:id="65" w:name="_Toc64387194"/>
      <w:r w:rsidRPr="00B909DF">
        <w:t>Ogólne wymagania dotyczące transportu</w:t>
      </w:r>
      <w:bookmarkEnd w:id="64"/>
      <w:bookmarkEnd w:id="65"/>
    </w:p>
    <w:p w14:paraId="7EA4C6A9" w14:textId="77777777" w:rsidR="00097248" w:rsidRPr="00B909DF" w:rsidRDefault="00097248" w:rsidP="00097248">
      <w:r w:rsidRPr="00B909DF">
        <w:t>Ogólne wymagania dotyczące transportu podano w D-M</w:t>
      </w:r>
      <w:r w:rsidR="005601C6">
        <w:t>-</w:t>
      </w:r>
      <w:r w:rsidRPr="00B909DF">
        <w:t>00.00.00</w:t>
      </w:r>
      <w:r>
        <w:t xml:space="preserve"> „Wymagania ogólne”</w:t>
      </w:r>
      <w:r w:rsidR="00FC0CFF">
        <w:t>.</w:t>
      </w:r>
    </w:p>
    <w:p w14:paraId="126635E9" w14:textId="77777777" w:rsidR="00DA52B0" w:rsidRDefault="00DA52B0" w:rsidP="00DA52B0">
      <w:pPr>
        <w:pStyle w:val="Nagwek2"/>
      </w:pPr>
      <w:bookmarkStart w:id="66" w:name="_Toc64387195"/>
      <w:bookmarkStart w:id="67" w:name="_Toc7515995"/>
      <w:r w:rsidRPr="00DA52B0">
        <w:t>Transport krawężników</w:t>
      </w:r>
      <w:bookmarkEnd w:id="66"/>
    </w:p>
    <w:p w14:paraId="762EF080" w14:textId="77777777" w:rsidR="00DA52B0" w:rsidRPr="00DA52B0" w:rsidRDefault="00DA52B0" w:rsidP="00DA52B0">
      <w:r w:rsidRPr="00DA52B0">
        <w:t>Krawężniki betonowe mogą być przewożone dowolnymi środkami transportowymi. Krawężniki powinny być zabezpieczone przed przemie</w:t>
      </w:r>
      <w:r w:rsidR="00622858">
        <w:t>szczeniem się i uszkodzeniami w </w:t>
      </w:r>
      <w:r w:rsidRPr="00DA52B0">
        <w:t>czasie transportu, a górna warstwa nie powinna wystawać poza ściany środka transportowego więcej niż 1/3 wysokości tej warstwy.</w:t>
      </w:r>
    </w:p>
    <w:p w14:paraId="01CD5BEF" w14:textId="77777777" w:rsidR="00097248" w:rsidRPr="007620AD" w:rsidRDefault="00097248" w:rsidP="00DA52B0">
      <w:pPr>
        <w:pStyle w:val="Nagwek2"/>
      </w:pPr>
      <w:bookmarkStart w:id="68" w:name="_Toc64387196"/>
      <w:r w:rsidRPr="007620AD">
        <w:t xml:space="preserve">Transport </w:t>
      </w:r>
      <w:r w:rsidR="00DA52B0">
        <w:t xml:space="preserve">pozostałych </w:t>
      </w:r>
      <w:r w:rsidRPr="007620AD">
        <w:t>materiałów</w:t>
      </w:r>
      <w:bookmarkEnd w:id="67"/>
      <w:bookmarkEnd w:id="68"/>
    </w:p>
    <w:p w14:paraId="3E4C95FF" w14:textId="77777777" w:rsidR="00DA52B0" w:rsidRDefault="00DA52B0" w:rsidP="00DA52B0">
      <w:r>
        <w:t>Transport wyrobów oraz materiałów przeznaczonych do wbudowania i wykonania robót nie mogą powodować ich zanieczyszczenia, obniżenia ich jakości lub uszkodzeń.</w:t>
      </w:r>
    </w:p>
    <w:p w14:paraId="1B233DFE" w14:textId="77777777" w:rsidR="00DA52B0" w:rsidRDefault="00DA52B0" w:rsidP="00DA52B0">
      <w:r>
        <w:t>Wyprodukowaną mieszankę betonową należy dostarczać na budowę w warunkach zabezpieczających przed wysychaniem, wpływami atmosferycznymi i segregacją.</w:t>
      </w:r>
    </w:p>
    <w:p w14:paraId="320E0866" w14:textId="77777777" w:rsidR="00646E9B" w:rsidRPr="007620AD" w:rsidRDefault="00646E9B" w:rsidP="007620AD">
      <w:pPr>
        <w:pStyle w:val="Nagwek1"/>
      </w:pPr>
      <w:bookmarkStart w:id="69" w:name="_Toc64387197"/>
      <w:r w:rsidRPr="007620AD">
        <w:t>WYKONANIE ROBÓT</w:t>
      </w:r>
      <w:bookmarkEnd w:id="69"/>
    </w:p>
    <w:p w14:paraId="5F6503B3" w14:textId="77777777" w:rsidR="007620AD" w:rsidRPr="00B909DF" w:rsidRDefault="007620AD" w:rsidP="007620AD">
      <w:pPr>
        <w:pStyle w:val="Nagwek2"/>
      </w:pPr>
      <w:bookmarkStart w:id="70" w:name="_Toc7515997"/>
      <w:bookmarkStart w:id="71" w:name="_Toc64387198"/>
      <w:r w:rsidRPr="00B909DF">
        <w:rPr>
          <w:caps/>
        </w:rPr>
        <w:t>O</w:t>
      </w:r>
      <w:r w:rsidRPr="00B909DF">
        <w:t>gólne zasady wykonywania robót</w:t>
      </w:r>
      <w:bookmarkEnd w:id="70"/>
      <w:bookmarkEnd w:id="71"/>
    </w:p>
    <w:p w14:paraId="414BD147" w14:textId="77777777" w:rsidR="007620AD" w:rsidRPr="00B909DF" w:rsidRDefault="007620AD" w:rsidP="007620AD">
      <w:r w:rsidRPr="00B909DF">
        <w:t xml:space="preserve">Ogólne zasady wykonania robót podano w </w:t>
      </w:r>
      <w:r w:rsidR="00FC0CFF">
        <w:t>D</w:t>
      </w:r>
      <w:r w:rsidRPr="00B909DF">
        <w:t xml:space="preserve">-M-00.00.00 </w:t>
      </w:r>
      <w:r>
        <w:t>„Wymagania ogólne”</w:t>
      </w:r>
      <w:r w:rsidRPr="00B909DF">
        <w:t>.</w:t>
      </w:r>
    </w:p>
    <w:p w14:paraId="14A8762D" w14:textId="77777777" w:rsidR="007620AD" w:rsidRPr="00B909DF" w:rsidRDefault="00DA52B0" w:rsidP="00DA52B0">
      <w:pPr>
        <w:pStyle w:val="Nagwek2"/>
      </w:pPr>
      <w:bookmarkStart w:id="72" w:name="_Toc7515998"/>
      <w:bookmarkStart w:id="73" w:name="_Toc64387199"/>
      <w:r w:rsidRPr="00DA52B0">
        <w:t>Wykonanie koryta pod ławy</w:t>
      </w:r>
      <w:bookmarkEnd w:id="72"/>
      <w:bookmarkEnd w:id="73"/>
    </w:p>
    <w:p w14:paraId="1DCA469C" w14:textId="77777777" w:rsidR="00DA52B0" w:rsidRPr="00DA52B0" w:rsidRDefault="00DA52B0" w:rsidP="00DA52B0">
      <w:pPr>
        <w:rPr>
          <w:spacing w:val="-4"/>
        </w:rPr>
      </w:pPr>
      <w:r w:rsidRPr="00DA52B0">
        <w:rPr>
          <w:spacing w:val="-4"/>
        </w:rPr>
        <w:t>Wymiary koryta pod ławę powinny być dostosowane do wymiarów fundamentu pod krawężnik oraz do głębokości i usytuowania krawężnika w planie.</w:t>
      </w:r>
    </w:p>
    <w:p w14:paraId="7403933A" w14:textId="77777777" w:rsidR="00DA52B0" w:rsidRPr="00DA52B0" w:rsidRDefault="00DA52B0" w:rsidP="00DA52B0">
      <w:pPr>
        <w:rPr>
          <w:spacing w:val="-4"/>
        </w:rPr>
      </w:pPr>
      <w:r w:rsidRPr="00DA52B0">
        <w:rPr>
          <w:spacing w:val="-4"/>
        </w:rPr>
        <w:t>Koryto może być wykonane ręcznie lub mechanicznie w sposób nienaruszający struktury naturalnej dna koryta.</w:t>
      </w:r>
    </w:p>
    <w:p w14:paraId="48341FFD" w14:textId="77777777" w:rsidR="007620AD" w:rsidRPr="00B909DF" w:rsidRDefault="00DA52B0" w:rsidP="00DA52B0">
      <w:r w:rsidRPr="00DA52B0">
        <w:rPr>
          <w:spacing w:val="-4"/>
        </w:rPr>
        <w:t>Dno koryta powinno być równe i w razie potrzeby dogęszczone zagęszczarką stopową. Wskaźnik zagęszczenia dna wykonanego koryta pod ławę powinien wynosić co najmniej 0,97 według normalnej metody Proctora.</w:t>
      </w:r>
    </w:p>
    <w:p w14:paraId="12BC19EF" w14:textId="77777777" w:rsidR="007620AD" w:rsidRPr="007620AD" w:rsidRDefault="00DA52B0" w:rsidP="00DA52B0">
      <w:pPr>
        <w:pStyle w:val="Nagwek2"/>
      </w:pPr>
      <w:bookmarkStart w:id="74" w:name="_Toc7515999"/>
      <w:bookmarkStart w:id="75" w:name="_Toc64387200"/>
      <w:r w:rsidRPr="00DA52B0">
        <w:t>Ława betonowa</w:t>
      </w:r>
      <w:bookmarkEnd w:id="74"/>
      <w:bookmarkEnd w:id="75"/>
    </w:p>
    <w:p w14:paraId="553BA450" w14:textId="77777777" w:rsidR="00892D1A" w:rsidRDefault="00C20972" w:rsidP="00C20972">
      <w:r>
        <w:t>Ławy betonowe w gruntach spoistych wykonuje się zwykle bez szalowania z zastosowaniem warstwy odsączającej z piasku grubości 5 cm. Przy gruntach sypkich ławę należy wykonywać w szalowaniu. Ławę betonową z oporem wykonuje się w szalunku</w:t>
      </w:r>
      <w:r w:rsidR="000A0866">
        <w:t>.</w:t>
      </w:r>
    </w:p>
    <w:p w14:paraId="6C1B7DA2" w14:textId="77777777" w:rsidR="00DA52B0" w:rsidRDefault="00DA52B0" w:rsidP="00892D1A">
      <w:r>
        <w:t>Wykonanie ławy betonowej polega na rozścieleniu dowiezionego betonu na przygotowanym podłożu i konstrukcji szalunku oraz odpowiednim jego zagęszczeniu.</w:t>
      </w:r>
    </w:p>
    <w:p w14:paraId="75AF9141" w14:textId="77777777" w:rsidR="00E516A3" w:rsidRDefault="00E516A3" w:rsidP="00DA52B0">
      <w:r w:rsidRPr="00E516A3">
        <w:t>Wykonana ława po zagęszczeniu betonu powinna odpowiadać wymiarem oraz kształtem zgodnie z Dokumentacją projektową.</w:t>
      </w:r>
    </w:p>
    <w:p w14:paraId="6B646FE9" w14:textId="77777777" w:rsidR="00DA52B0" w:rsidRDefault="00DA52B0" w:rsidP="00DA52B0">
      <w:r>
        <w:t>Dla zabezpieczenia przed wpływami temperatury (skurcze lub rozszerzanie) co 50 m należy w ławie betonowej stosować szczeliny dylatacyjne wypełnione elastyczną masą zalewową spełniającą wymagania PN-EN 14188-1 lub PN-EN 14188-2.</w:t>
      </w:r>
    </w:p>
    <w:p w14:paraId="07261CE2" w14:textId="77777777" w:rsidR="00DA52B0" w:rsidRDefault="00DA52B0" w:rsidP="00DA52B0">
      <w:pPr>
        <w:pStyle w:val="Nagwek2"/>
      </w:pPr>
      <w:bookmarkStart w:id="76" w:name="_Toc64387201"/>
      <w:r>
        <w:t>Ustawienie krawężników betonowych</w:t>
      </w:r>
      <w:bookmarkEnd w:id="76"/>
    </w:p>
    <w:p w14:paraId="5C2EB87B" w14:textId="77777777" w:rsidR="00DA52B0" w:rsidRDefault="00DA52B0" w:rsidP="00FC3C32">
      <w:pPr>
        <w:pStyle w:val="Nagwek3"/>
      </w:pPr>
      <w:r>
        <w:t>Zasady ustawiania krawężników</w:t>
      </w:r>
    </w:p>
    <w:p w14:paraId="0768313C" w14:textId="77777777" w:rsidR="00DA52B0" w:rsidRDefault="00DA52B0" w:rsidP="00DA52B0">
      <w:r>
        <w:t xml:space="preserve">Światło (odległość górnej powierzchni krawężnika </w:t>
      </w:r>
      <w:r w:rsidR="001E2A16">
        <w:t>od jezdni) powinno być zgodne z </w:t>
      </w:r>
      <w:r>
        <w:t>ustaleniami Dokumentacji projektowej, w przypadku braku takich ustaleń powinno wynosić od 10 do 12 cm, a w przypadkach wyjątkowych może być zmniejszone do 2 cm (np. zjazdy) lub zwiększone do 16 cm (zatoki autobusowe).</w:t>
      </w:r>
    </w:p>
    <w:p w14:paraId="43358983" w14:textId="77777777" w:rsidR="00DA52B0" w:rsidRDefault="00DA52B0" w:rsidP="00DA52B0">
      <w:r>
        <w:t>Zewnętrzna ściana krawężnika ustawionego na:</w:t>
      </w:r>
    </w:p>
    <w:p w14:paraId="77E941B3" w14:textId="77777777" w:rsidR="00DA52B0" w:rsidRDefault="00DA52B0" w:rsidP="00DA52B0">
      <w:r>
        <w:t>- ławie betonowej zwykłej powinna być po ustawieniu krawężnika obsypana żwirem lub tłuczniem, starannie ubitym,</w:t>
      </w:r>
    </w:p>
    <w:p w14:paraId="4A8A6B6F" w14:textId="77777777" w:rsidR="00DA52B0" w:rsidRDefault="00DA52B0" w:rsidP="00DA52B0">
      <w:r>
        <w:t>- ławie betonowej z oporem powinna być wykonana zgodnie z pkt 5.4.2., Rysunek 1.</w:t>
      </w:r>
    </w:p>
    <w:p w14:paraId="3B486175" w14:textId="77777777" w:rsidR="00DA52B0" w:rsidRDefault="00DA52B0" w:rsidP="00FC3C32">
      <w:pPr>
        <w:pStyle w:val="Nagwek3"/>
      </w:pPr>
      <w:r>
        <w:t>Ustawienie krawężników na ławie betonowej</w:t>
      </w:r>
    </w:p>
    <w:p w14:paraId="62CFA111" w14:textId="77777777" w:rsidR="00DA52B0" w:rsidRDefault="00DA52B0" w:rsidP="00DA52B0">
      <w:r>
        <w:t xml:space="preserve">Ustawianie krawężników na ławie betonowej wykonuje się na podsypce cementowo-piaskowej o grubości od </w:t>
      </w:r>
      <w:r w:rsidR="00FC3C32">
        <w:t>3</w:t>
      </w:r>
      <w:r>
        <w:t xml:space="preserve"> do </w:t>
      </w:r>
      <w:r w:rsidR="00FC3C32">
        <w:t>5</w:t>
      </w:r>
      <w:r>
        <w:t xml:space="preserve"> cm po zagęszczeniu. Przy układaniu krawężników na łukach do R≤12 m </w:t>
      </w:r>
      <w:r w:rsidR="00622858">
        <w:t>należy</w:t>
      </w:r>
      <w:r>
        <w:t xml:space="preserve"> stosowa</w:t>
      </w:r>
      <w:r w:rsidR="00622858">
        <w:t>ć</w:t>
      </w:r>
      <w:r>
        <w:t xml:space="preserve"> krawężnik</w:t>
      </w:r>
      <w:r w:rsidR="00622858">
        <w:t>i</w:t>
      </w:r>
      <w:r>
        <w:t xml:space="preserve"> betonow</w:t>
      </w:r>
      <w:r w:rsidR="00622858">
        <w:t>e</w:t>
      </w:r>
      <w:r>
        <w:t xml:space="preserve"> łukow</w:t>
      </w:r>
      <w:r w:rsidR="00622858">
        <w:t>e</w:t>
      </w:r>
      <w:r>
        <w:t>.</w:t>
      </w:r>
    </w:p>
    <w:p w14:paraId="5262E1AA" w14:textId="77777777" w:rsidR="00DA52B0" w:rsidRDefault="00DA52B0" w:rsidP="00DA52B0">
      <w:r>
        <w:t>Ustawienie krawężników na ławach betonowych przedstawiono poniżej na Rysunku 1.</w:t>
      </w:r>
    </w:p>
    <w:p w14:paraId="36782474" w14:textId="77777777" w:rsidR="00FC3C32" w:rsidRDefault="00FC3C32" w:rsidP="00FC3C32">
      <w:pPr>
        <w:overflowPunct w:val="0"/>
        <w:autoSpaceDE w:val="0"/>
        <w:autoSpaceDN w:val="0"/>
        <w:adjustRightInd w:val="0"/>
        <w:spacing w:before="0" w:after="0" w:line="240" w:lineRule="auto"/>
        <w:jc w:val="center"/>
        <w:textAlignment w:val="baseline"/>
        <w:rPr>
          <w:rFonts w:eastAsia="Times New Roman" w:cs="Times New Roman"/>
          <w:szCs w:val="20"/>
          <w:lang w:eastAsia="pl-PL"/>
        </w:rPr>
        <w:sectPr w:rsidR="00FC3C3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A1B4CFC" w14:textId="77777777" w:rsidR="00FC3C32" w:rsidRPr="00FC3C32" w:rsidRDefault="00FC3C32" w:rsidP="00FC3C32">
      <w:pPr>
        <w:overflowPunct w:val="0"/>
        <w:autoSpaceDE w:val="0"/>
        <w:autoSpaceDN w:val="0"/>
        <w:adjustRightInd w:val="0"/>
        <w:spacing w:before="0" w:after="0" w:line="240" w:lineRule="auto"/>
        <w:jc w:val="center"/>
        <w:textAlignment w:val="baseline"/>
        <w:rPr>
          <w:rFonts w:eastAsia="Times New Roman" w:cs="Times New Roman"/>
          <w:szCs w:val="20"/>
          <w:lang w:eastAsia="pl-PL"/>
        </w:rPr>
      </w:pPr>
      <w:r w:rsidRPr="00FC3C32">
        <w:rPr>
          <w:rFonts w:eastAsia="Times New Roman" w:cs="Times New Roman"/>
          <w:szCs w:val="20"/>
          <w:lang w:eastAsia="pl-PL"/>
        </w:rPr>
        <w:t>a) krawężnik na ławie betonowej zwykłej</w:t>
      </w:r>
    </w:p>
    <w:p w14:paraId="44652707" w14:textId="77777777" w:rsidR="00FC3C32" w:rsidRPr="00FC3C32" w:rsidRDefault="00FC3C32" w:rsidP="00FC3C3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jc w:val="center"/>
        <w:textAlignment w:val="baseline"/>
        <w:rPr>
          <w:rFonts w:eastAsia="Times New Roman" w:cs="Times New Roman"/>
          <w:noProof/>
          <w:szCs w:val="20"/>
          <w:lang w:eastAsia="pl-PL"/>
        </w:rPr>
      </w:pPr>
      <w:r w:rsidRPr="00FC3C32">
        <w:rPr>
          <w:rFonts w:eastAsia="Times New Roman" w:cs="Times New Roman"/>
          <w:noProof/>
          <w:szCs w:val="20"/>
          <w:lang w:eastAsia="pl-PL"/>
        </w:rPr>
        <w:drawing>
          <wp:inline distT="0" distB="0" distL="0" distR="0" wp14:anchorId="3409A667" wp14:editId="09FA74E1">
            <wp:extent cx="1752600" cy="2162175"/>
            <wp:effectExtent l="0" t="0" r="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71C52" w14:textId="77777777" w:rsidR="00FC3C32" w:rsidRPr="00FC3C32" w:rsidRDefault="00FC3C32" w:rsidP="00FC3C32">
      <w:pPr>
        <w:overflowPunct w:val="0"/>
        <w:autoSpaceDE w:val="0"/>
        <w:autoSpaceDN w:val="0"/>
        <w:adjustRightInd w:val="0"/>
        <w:spacing w:before="0" w:after="0"/>
        <w:jc w:val="left"/>
        <w:textAlignment w:val="baseline"/>
        <w:rPr>
          <w:rFonts w:eastAsia="Times New Roman" w:cs="Times New Roman"/>
          <w:szCs w:val="20"/>
          <w:lang w:eastAsia="pl-PL"/>
        </w:rPr>
      </w:pPr>
      <w:r w:rsidRPr="00FC3C32">
        <w:rPr>
          <w:rFonts w:eastAsia="Times New Roman" w:cs="Times New Roman"/>
          <w:szCs w:val="20"/>
          <w:lang w:eastAsia="pl-PL"/>
        </w:rPr>
        <w:t>1) krawężnik betonowy rodzaju „a”, o wymiarach 15x30x100 cm;</w:t>
      </w:r>
    </w:p>
    <w:p w14:paraId="7B265B63" w14:textId="77777777" w:rsidR="00FC3C32" w:rsidRPr="00FC3C32" w:rsidRDefault="00FC3C32" w:rsidP="00FC3C3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/>
        <w:jc w:val="left"/>
        <w:textAlignment w:val="baseline"/>
        <w:rPr>
          <w:rFonts w:eastAsia="Times New Roman" w:cs="Times New Roman"/>
          <w:szCs w:val="20"/>
          <w:lang w:eastAsia="pl-PL"/>
        </w:rPr>
      </w:pPr>
      <w:r w:rsidRPr="00FC3C32">
        <w:rPr>
          <w:rFonts w:eastAsia="Times New Roman" w:cs="Times New Roman"/>
          <w:szCs w:val="20"/>
          <w:lang w:eastAsia="pl-PL"/>
        </w:rPr>
        <w:t>2) podsypka cementowo-piaskowa;</w:t>
      </w:r>
    </w:p>
    <w:p w14:paraId="098CF0DC" w14:textId="77777777" w:rsidR="00FC3C32" w:rsidRDefault="00FC3C32" w:rsidP="00FC3C3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/>
        <w:jc w:val="left"/>
        <w:textAlignment w:val="baseline"/>
        <w:rPr>
          <w:rFonts w:eastAsia="Times New Roman" w:cs="Times New Roman"/>
          <w:szCs w:val="20"/>
          <w:lang w:eastAsia="pl-PL"/>
        </w:rPr>
      </w:pPr>
      <w:r w:rsidRPr="00FC3C32">
        <w:rPr>
          <w:rFonts w:eastAsia="Times New Roman" w:cs="Times New Roman"/>
          <w:szCs w:val="20"/>
          <w:lang w:eastAsia="pl-PL"/>
        </w:rPr>
        <w:t>3) ława betonowa zwykła.</w:t>
      </w:r>
    </w:p>
    <w:p w14:paraId="7F00E031" w14:textId="77777777" w:rsidR="00FC3C32" w:rsidRPr="00FC3C32" w:rsidRDefault="00FC3C32" w:rsidP="00FC3C3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jc w:val="center"/>
        <w:textAlignment w:val="baseline"/>
        <w:rPr>
          <w:rFonts w:eastAsia="Times New Roman" w:cs="Times New Roman"/>
          <w:spacing w:val="-4"/>
          <w:szCs w:val="20"/>
          <w:lang w:eastAsia="pl-PL"/>
        </w:rPr>
      </w:pPr>
      <w:r w:rsidRPr="00FC3C32">
        <w:rPr>
          <w:rFonts w:eastAsia="Times New Roman" w:cs="Times New Roman"/>
          <w:spacing w:val="-4"/>
          <w:szCs w:val="20"/>
          <w:lang w:eastAsia="pl-PL"/>
        </w:rPr>
        <w:t>b) krawężnik na ławie betonowej z oporem</w:t>
      </w:r>
    </w:p>
    <w:p w14:paraId="5FA5A173" w14:textId="77777777" w:rsidR="00FC3C32" w:rsidRPr="00FC3C32" w:rsidRDefault="00FC3C32" w:rsidP="00FC3C3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jc w:val="center"/>
        <w:textAlignment w:val="baseline"/>
        <w:rPr>
          <w:rFonts w:eastAsia="Times New Roman" w:cs="Times New Roman"/>
          <w:szCs w:val="20"/>
          <w:lang w:eastAsia="pl-PL"/>
        </w:rPr>
      </w:pPr>
      <w:r w:rsidRPr="00FC3C32">
        <w:rPr>
          <w:rFonts w:eastAsia="Times New Roman" w:cs="Times New Roman"/>
          <w:noProof/>
          <w:color w:val="FF0000"/>
          <w:szCs w:val="20"/>
          <w:lang w:eastAsia="pl-PL"/>
        </w:rPr>
        <w:drawing>
          <wp:inline distT="0" distB="0" distL="0" distR="0" wp14:anchorId="714199E0" wp14:editId="039C6878">
            <wp:extent cx="1876425" cy="2162175"/>
            <wp:effectExtent l="0" t="0" r="9525" b="952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F971C" w14:textId="77777777" w:rsidR="00FC3C32" w:rsidRPr="00FC3C32" w:rsidRDefault="00FC3C32" w:rsidP="00FC3C32">
      <w:p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szCs w:val="20"/>
          <w:lang w:eastAsia="pl-PL"/>
        </w:rPr>
      </w:pPr>
      <w:r w:rsidRPr="00FC3C32">
        <w:rPr>
          <w:rFonts w:eastAsia="Times New Roman" w:cs="Times New Roman"/>
          <w:szCs w:val="20"/>
          <w:lang w:eastAsia="pl-PL"/>
        </w:rPr>
        <w:t>1) krawężnik betonowy rodzaju „a”, o wymiarach 20x30x100 cm;</w:t>
      </w:r>
    </w:p>
    <w:p w14:paraId="6CC5014F" w14:textId="77777777" w:rsidR="00FC3C32" w:rsidRPr="00FC3C32" w:rsidRDefault="00FC3C32" w:rsidP="00FC3C3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szCs w:val="20"/>
          <w:lang w:eastAsia="pl-PL"/>
        </w:rPr>
      </w:pPr>
      <w:r w:rsidRPr="00FC3C32">
        <w:rPr>
          <w:rFonts w:eastAsia="Times New Roman" w:cs="Times New Roman"/>
          <w:szCs w:val="20"/>
          <w:lang w:eastAsia="pl-PL"/>
        </w:rPr>
        <w:t>2) podsypka cementowo-piaskowa;</w:t>
      </w:r>
    </w:p>
    <w:p w14:paraId="5CD02284" w14:textId="77777777" w:rsidR="00FC3C32" w:rsidRPr="00FC3C32" w:rsidRDefault="00FC3C32" w:rsidP="00FC3C3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szCs w:val="20"/>
          <w:lang w:eastAsia="pl-PL"/>
        </w:rPr>
        <w:sectPr w:rsidR="00FC3C32" w:rsidRPr="00FC3C32" w:rsidSect="00FC3C3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FC3C32">
        <w:rPr>
          <w:rFonts w:eastAsia="Times New Roman" w:cs="Times New Roman"/>
          <w:szCs w:val="20"/>
          <w:lang w:eastAsia="pl-PL"/>
        </w:rPr>
        <w:t>3) ława betonowa z oporem.</w:t>
      </w:r>
    </w:p>
    <w:p w14:paraId="37C914AB" w14:textId="77777777" w:rsidR="00FC3C32" w:rsidRPr="00FC3C32" w:rsidRDefault="00FC3C32" w:rsidP="00FC3C32">
      <w:pPr>
        <w:spacing w:before="240"/>
        <w:jc w:val="center"/>
        <w:rPr>
          <w:rFonts w:eastAsiaTheme="majorEastAsia" w:cstheme="majorBidi"/>
          <w:b/>
          <w:bCs/>
          <w:szCs w:val="28"/>
        </w:rPr>
      </w:pPr>
      <w:r w:rsidRPr="00FC3C32">
        <w:t>Rys. 1. Przykładowe ustawienie krawężników na ławie betonowej</w:t>
      </w:r>
    </w:p>
    <w:p w14:paraId="382AC17C" w14:textId="77777777" w:rsidR="00DA52B0" w:rsidRDefault="00DA52B0" w:rsidP="00FC3C32">
      <w:pPr>
        <w:pStyle w:val="Nagwek3"/>
      </w:pPr>
      <w:r>
        <w:t>Wypełnianie spoin</w:t>
      </w:r>
    </w:p>
    <w:p w14:paraId="5B4D71F6" w14:textId="77777777" w:rsidR="00FC3C32" w:rsidRDefault="00DA52B0" w:rsidP="00FC3C32">
      <w:r>
        <w:t>Szerokość spoin pionowych między elementami powinna wynosić 5-10 mm. Spoiny nie wymagają wypełnienia. W przypadku konieczności uszczelnienia połączeń miedzy krawężnikami spoina powinna być wypełniona masami elastycznymi. Nie należy wypełniać spoin materiałami sztywnymi.</w:t>
      </w:r>
    </w:p>
    <w:p w14:paraId="4519C1E2" w14:textId="77777777" w:rsidR="00646E9B" w:rsidRPr="007646DD" w:rsidRDefault="00646E9B" w:rsidP="00FC3C32">
      <w:pPr>
        <w:pStyle w:val="Nagwek1"/>
      </w:pPr>
      <w:bookmarkStart w:id="77" w:name="_Toc64387202"/>
      <w:r w:rsidRPr="007646DD">
        <w:t>KONTROLA JAKOŚCI ROBÓT</w:t>
      </w:r>
      <w:bookmarkEnd w:id="77"/>
    </w:p>
    <w:p w14:paraId="082FDAF0" w14:textId="77777777" w:rsidR="00646E9B" w:rsidRPr="0014426E" w:rsidRDefault="00646E9B" w:rsidP="00097248">
      <w:pPr>
        <w:pStyle w:val="Nagwek2"/>
      </w:pPr>
      <w:bookmarkStart w:id="78" w:name="_Toc7516004"/>
      <w:bookmarkStart w:id="79" w:name="_Toc64387203"/>
      <w:r w:rsidRPr="0014426E">
        <w:t>Ogólne wymagania dotyczące kontroli jakości robót</w:t>
      </w:r>
      <w:bookmarkEnd w:id="78"/>
      <w:bookmarkEnd w:id="79"/>
    </w:p>
    <w:p w14:paraId="2EEEE8E1" w14:textId="77777777" w:rsidR="004C7D4B" w:rsidRDefault="004C7D4B" w:rsidP="004C7D4B">
      <w:pPr>
        <w:rPr>
          <w:spacing w:val="-4"/>
        </w:rPr>
      </w:pPr>
      <w:r w:rsidRPr="004C7D4B">
        <w:rPr>
          <w:spacing w:val="-4"/>
        </w:rPr>
        <w:t>Ogólne zasady kontroli jakości robót podano w D-M-00.00.00 „Wymagania ogólne”.</w:t>
      </w:r>
    </w:p>
    <w:p w14:paraId="1E68C25A" w14:textId="77777777" w:rsidR="00571045" w:rsidRPr="0014426E" w:rsidRDefault="00571045" w:rsidP="00571045">
      <w:pPr>
        <w:rPr>
          <w:szCs w:val="20"/>
        </w:rPr>
      </w:pPr>
      <w:r w:rsidRPr="0014426E">
        <w:rPr>
          <w:szCs w:val="20"/>
        </w:rPr>
        <w:t>Badania i pomiary dzielą się na:</w:t>
      </w:r>
    </w:p>
    <w:p w14:paraId="33F4BC88" w14:textId="77777777" w:rsidR="00571045" w:rsidRPr="0014426E" w:rsidRDefault="00571045" w:rsidP="00571045">
      <w:pPr>
        <w:pStyle w:val="Akapitzlist"/>
        <w:numPr>
          <w:ilvl w:val="0"/>
          <w:numId w:val="10"/>
        </w:numPr>
        <w:ind w:left="567"/>
        <w:contextualSpacing w:val="0"/>
        <w:rPr>
          <w:szCs w:val="20"/>
        </w:rPr>
      </w:pPr>
      <w:r w:rsidRPr="0014426E">
        <w:rPr>
          <w:szCs w:val="20"/>
        </w:rPr>
        <w:t>badania i pomiary Wykonawcy – w ramach własnego nadzoru</w:t>
      </w:r>
      <w:r>
        <w:rPr>
          <w:szCs w:val="20"/>
        </w:rPr>
        <w:t>,</w:t>
      </w:r>
    </w:p>
    <w:p w14:paraId="4EF16BF9" w14:textId="77777777" w:rsidR="00571045" w:rsidRPr="0014426E" w:rsidRDefault="00571045" w:rsidP="00571045">
      <w:pPr>
        <w:pStyle w:val="Akapitzlist"/>
        <w:numPr>
          <w:ilvl w:val="0"/>
          <w:numId w:val="10"/>
        </w:numPr>
        <w:ind w:left="567"/>
        <w:contextualSpacing w:val="0"/>
        <w:rPr>
          <w:szCs w:val="20"/>
        </w:rPr>
      </w:pPr>
      <w:r w:rsidRPr="0014426E">
        <w:rPr>
          <w:szCs w:val="20"/>
        </w:rPr>
        <w:t>badania i pomiary kontrolne – w ramach nadzoru Zamawiającego.</w:t>
      </w:r>
    </w:p>
    <w:p w14:paraId="1EC7FCA3" w14:textId="77777777" w:rsidR="00571045" w:rsidRDefault="00571045" w:rsidP="00571045">
      <w:pPr>
        <w:rPr>
          <w:szCs w:val="20"/>
        </w:rPr>
      </w:pPr>
      <w:r w:rsidRPr="0014426E">
        <w:rPr>
          <w:szCs w:val="20"/>
        </w:rPr>
        <w:t xml:space="preserve">W uzasadnionych przypadkach w ramach badań i pomiarów kontrolnych dopuszcza się wykonanie badań i pomiarów kontrolnych dodatkowych </w:t>
      </w:r>
      <w:del w:id="80" w:author="Rak Bartosz" w:date="2021-02-03T10:33:00Z">
        <w:r w:rsidRPr="0014426E" w:rsidDel="000B029C">
          <w:rPr>
            <w:szCs w:val="20"/>
          </w:rPr>
          <w:delText>i/</w:delText>
        </w:r>
      </w:del>
      <w:r w:rsidRPr="0014426E">
        <w:rPr>
          <w:szCs w:val="20"/>
        </w:rPr>
        <w:t>lub badań i pomiarów arbitrażowych.</w:t>
      </w:r>
    </w:p>
    <w:p w14:paraId="7933B022" w14:textId="77777777" w:rsidR="00FB4F2A" w:rsidDel="000B029C" w:rsidRDefault="00FB4F2A" w:rsidP="00571045">
      <w:pPr>
        <w:rPr>
          <w:del w:id="81" w:author="Rak Bartosz" w:date="2021-02-03T10:34:00Z"/>
          <w:szCs w:val="20"/>
        </w:rPr>
      </w:pPr>
    </w:p>
    <w:p w14:paraId="4EF90E06" w14:textId="77777777" w:rsidR="00571045" w:rsidRPr="0014426E" w:rsidRDefault="00571045" w:rsidP="00571045">
      <w:pPr>
        <w:rPr>
          <w:szCs w:val="20"/>
        </w:rPr>
      </w:pPr>
      <w:r w:rsidRPr="0014426E">
        <w:rPr>
          <w:szCs w:val="20"/>
        </w:rPr>
        <w:t>Badania obejmują:</w:t>
      </w:r>
    </w:p>
    <w:p w14:paraId="439BD7D1" w14:textId="77777777" w:rsidR="00571045" w:rsidRPr="0014426E" w:rsidRDefault="00571045" w:rsidP="00571045">
      <w:pPr>
        <w:pStyle w:val="Akapitzlist"/>
        <w:numPr>
          <w:ilvl w:val="0"/>
          <w:numId w:val="11"/>
        </w:numPr>
        <w:ind w:left="567"/>
        <w:contextualSpacing w:val="0"/>
        <w:rPr>
          <w:szCs w:val="20"/>
        </w:rPr>
      </w:pPr>
      <w:r w:rsidRPr="0014426E">
        <w:rPr>
          <w:szCs w:val="20"/>
        </w:rPr>
        <w:t>pobranie próbek,</w:t>
      </w:r>
    </w:p>
    <w:p w14:paraId="4CB34C62" w14:textId="77777777" w:rsidR="00571045" w:rsidRPr="0014426E" w:rsidRDefault="00571045" w:rsidP="00571045">
      <w:pPr>
        <w:pStyle w:val="Akapitzlist"/>
        <w:numPr>
          <w:ilvl w:val="0"/>
          <w:numId w:val="11"/>
        </w:numPr>
        <w:ind w:left="567"/>
        <w:contextualSpacing w:val="0"/>
        <w:rPr>
          <w:szCs w:val="20"/>
        </w:rPr>
      </w:pPr>
      <w:r w:rsidRPr="0014426E">
        <w:rPr>
          <w:szCs w:val="20"/>
        </w:rPr>
        <w:t>zapakowanie próbek do wysyłki,</w:t>
      </w:r>
    </w:p>
    <w:p w14:paraId="1586352E" w14:textId="77777777" w:rsidR="00571045" w:rsidRPr="0014426E" w:rsidRDefault="00571045" w:rsidP="00571045">
      <w:pPr>
        <w:pStyle w:val="Akapitzlist"/>
        <w:numPr>
          <w:ilvl w:val="0"/>
          <w:numId w:val="11"/>
        </w:numPr>
        <w:ind w:left="567"/>
        <w:contextualSpacing w:val="0"/>
        <w:rPr>
          <w:szCs w:val="20"/>
        </w:rPr>
      </w:pPr>
      <w:r w:rsidRPr="0014426E">
        <w:rPr>
          <w:szCs w:val="20"/>
        </w:rPr>
        <w:t>transport próbek z miejsca pobrania do placówki wykonującej badania,</w:t>
      </w:r>
    </w:p>
    <w:p w14:paraId="58B2D690" w14:textId="77777777" w:rsidR="00571045" w:rsidRPr="0014426E" w:rsidRDefault="00571045" w:rsidP="00571045">
      <w:pPr>
        <w:pStyle w:val="Akapitzlist"/>
        <w:numPr>
          <w:ilvl w:val="0"/>
          <w:numId w:val="11"/>
        </w:numPr>
        <w:ind w:left="567"/>
        <w:contextualSpacing w:val="0"/>
        <w:rPr>
          <w:szCs w:val="20"/>
        </w:rPr>
      </w:pPr>
      <w:r w:rsidRPr="0014426E">
        <w:rPr>
          <w:szCs w:val="20"/>
        </w:rPr>
        <w:t>przeprowadzenie badania,</w:t>
      </w:r>
    </w:p>
    <w:p w14:paraId="5FDE3CA2" w14:textId="77777777" w:rsidR="00571045" w:rsidRPr="0014426E" w:rsidRDefault="00571045" w:rsidP="00571045">
      <w:pPr>
        <w:pStyle w:val="Akapitzlist"/>
        <w:numPr>
          <w:ilvl w:val="0"/>
          <w:numId w:val="11"/>
        </w:numPr>
        <w:ind w:left="567"/>
        <w:contextualSpacing w:val="0"/>
        <w:rPr>
          <w:szCs w:val="20"/>
        </w:rPr>
      </w:pPr>
      <w:r w:rsidRPr="0014426E">
        <w:rPr>
          <w:szCs w:val="20"/>
        </w:rPr>
        <w:t xml:space="preserve">sprawozdanie z badań. </w:t>
      </w:r>
    </w:p>
    <w:p w14:paraId="6BC90963" w14:textId="77777777" w:rsidR="00571045" w:rsidRPr="009974D5" w:rsidRDefault="00571045" w:rsidP="00571045">
      <w:pPr>
        <w:pStyle w:val="Nagwek2"/>
      </w:pPr>
      <w:bookmarkStart w:id="82" w:name="_Toc7516005"/>
      <w:bookmarkStart w:id="83" w:name="_Toc64387204"/>
      <w:r w:rsidRPr="009974D5">
        <w:t>Badania i pomiary Wykonawcy</w:t>
      </w:r>
      <w:bookmarkEnd w:id="82"/>
      <w:ins w:id="84" w:author="Rak Bartosz" w:date="2021-02-03T10:34:00Z">
        <w:r w:rsidR="000B029C" w:rsidRPr="00086AF1">
          <w:rPr>
            <w:spacing w:val="-6"/>
          </w:rPr>
          <w:t xml:space="preserve"> - zgodnie z D-M-00.00.00 „Wymagania ogólne”</w:t>
        </w:r>
      </w:ins>
      <w:bookmarkEnd w:id="83"/>
    </w:p>
    <w:p w14:paraId="1A7A0272" w14:textId="77777777" w:rsidR="00571045" w:rsidRPr="009974D5" w:rsidDel="000B029C" w:rsidRDefault="00571045" w:rsidP="00571045">
      <w:pPr>
        <w:rPr>
          <w:del w:id="85" w:author="Rak Bartosz" w:date="2021-02-03T10:34:00Z"/>
          <w:szCs w:val="20"/>
        </w:rPr>
      </w:pPr>
      <w:del w:id="86" w:author="Rak Bartosz" w:date="2021-02-03T10:34:00Z">
        <w:r w:rsidRPr="009974D5" w:rsidDel="000B029C">
          <w:rPr>
            <w:szCs w:val="20"/>
          </w:rPr>
          <w:delText>Wykonawca jest zobowiązany do przeprowadzania na bieżąco badań i pomiarów w celu sprawdzania</w:delText>
        </w:r>
        <w:r w:rsidDel="000B029C">
          <w:rPr>
            <w:szCs w:val="20"/>
          </w:rPr>
          <w:delText>,</w:delText>
        </w:r>
        <w:r w:rsidRPr="009974D5" w:rsidDel="000B029C">
          <w:rPr>
            <w:szCs w:val="20"/>
          </w:rPr>
          <w:delText xml:space="preserve"> czy jakość wykonanych Robót jest zgodna z postawionymi wymaganiami. </w:delText>
        </w:r>
        <w:bookmarkStart w:id="87" w:name="_Toc64299530"/>
        <w:bookmarkStart w:id="88" w:name="_Toc64387205"/>
        <w:bookmarkEnd w:id="87"/>
        <w:bookmarkEnd w:id="88"/>
      </w:del>
    </w:p>
    <w:p w14:paraId="55BC7D0B" w14:textId="77777777" w:rsidR="00571045" w:rsidDel="000B029C" w:rsidRDefault="00571045" w:rsidP="00571045">
      <w:pPr>
        <w:rPr>
          <w:del w:id="89" w:author="Rak Bartosz" w:date="2021-02-03T10:34:00Z"/>
          <w:szCs w:val="20"/>
        </w:rPr>
      </w:pPr>
      <w:del w:id="90" w:author="Rak Bartosz" w:date="2021-02-03T10:34:00Z">
        <w:r w:rsidRPr="009974D5" w:rsidDel="000B029C">
          <w:rPr>
            <w:szCs w:val="20"/>
          </w:rPr>
          <w:delText>Badania i pomiary powinny być wykonywane z niezbędną starannością, zgodnie z obowiązującymi przepisami i w wymaganym zakresie. Badania i pomiary Wykonawca powinien wykonywać z częstotliwością gwarantującą zachowanie wymagań dotyczących jakości robót, lecz nie rzadziej niż wskazano to w WWiORB. Wyniki badań będą dokumentowane i archiwizowane przez Wykonawcę. Wyniki badań Wykonawca jest zobowiązany przekazywać Inżynierowi/Inspektorowi Nadzoru.</w:delText>
        </w:r>
        <w:bookmarkStart w:id="91" w:name="_Toc64299531"/>
        <w:bookmarkStart w:id="92" w:name="_Toc64387206"/>
        <w:bookmarkEnd w:id="91"/>
        <w:bookmarkEnd w:id="92"/>
      </w:del>
    </w:p>
    <w:p w14:paraId="3B160097" w14:textId="77777777" w:rsidR="00571045" w:rsidRPr="009974D5" w:rsidRDefault="00571045" w:rsidP="00571045">
      <w:pPr>
        <w:pStyle w:val="Nagwek2"/>
      </w:pPr>
      <w:bookmarkStart w:id="93" w:name="_Toc7516006"/>
      <w:bookmarkStart w:id="94" w:name="_Toc64387207"/>
      <w:r w:rsidRPr="009974D5">
        <w:t>Badania i pomiary kontrolne</w:t>
      </w:r>
      <w:bookmarkEnd w:id="93"/>
      <w:ins w:id="95" w:author="Rak Bartosz" w:date="2021-02-03T10:34:00Z">
        <w:r w:rsidR="000B029C" w:rsidRPr="00086AF1">
          <w:rPr>
            <w:spacing w:val="-6"/>
          </w:rPr>
          <w:t xml:space="preserve"> - zgodnie z D-M-00.00.00 „Wymagania ogólne”</w:t>
        </w:r>
      </w:ins>
      <w:bookmarkEnd w:id="94"/>
    </w:p>
    <w:p w14:paraId="5621626B" w14:textId="77777777" w:rsidR="00571045" w:rsidRPr="009974D5" w:rsidDel="000B029C" w:rsidRDefault="00571045" w:rsidP="00571045">
      <w:pPr>
        <w:rPr>
          <w:del w:id="96" w:author="Rak Bartosz" w:date="2021-02-03T10:34:00Z"/>
          <w:szCs w:val="20"/>
        </w:rPr>
      </w:pPr>
      <w:del w:id="97" w:author="Rak Bartosz" w:date="2021-02-03T10:34:00Z">
        <w:r w:rsidRPr="009974D5" w:rsidDel="000B029C">
          <w:rPr>
            <w:szCs w:val="20"/>
          </w:rPr>
          <w:delText xml:space="preserve">Badania i pomiary kontrolne są zlecane przez Inżyniera/Inspektora Nadzoru, a których celem jest sprawdzenie, czy jakość zastosowanych materiałów </w:delText>
        </w:r>
        <w:r w:rsidDel="000B029C">
          <w:rPr>
            <w:szCs w:val="20"/>
          </w:rPr>
          <w:delText>o</w:delText>
        </w:r>
        <w:r w:rsidRPr="009974D5" w:rsidDel="000B029C">
          <w:rPr>
            <w:szCs w:val="20"/>
          </w:rPr>
          <w:delText>raz gotowej warstwy spełniają wym</w:delText>
        </w:r>
        <w:r w:rsidDel="000B029C">
          <w:rPr>
            <w:szCs w:val="20"/>
          </w:rPr>
          <w:delText>agania określone w kontrakcie.</w:delText>
        </w:r>
        <w:bookmarkStart w:id="98" w:name="_Toc64299533"/>
        <w:bookmarkStart w:id="99" w:name="_Toc64387208"/>
        <w:bookmarkEnd w:id="98"/>
        <w:bookmarkEnd w:id="99"/>
      </w:del>
    </w:p>
    <w:p w14:paraId="59C97A3C" w14:textId="77777777" w:rsidR="00571045" w:rsidRPr="009974D5" w:rsidDel="000B029C" w:rsidRDefault="00571045" w:rsidP="00571045">
      <w:pPr>
        <w:rPr>
          <w:del w:id="100" w:author="Rak Bartosz" w:date="2021-02-03T10:34:00Z"/>
          <w:szCs w:val="20"/>
        </w:rPr>
      </w:pPr>
      <w:del w:id="101" w:author="Rak Bartosz" w:date="2021-02-03T10:34:00Z">
        <w:r w:rsidRPr="009974D5" w:rsidDel="000B029C">
          <w:rPr>
            <w:szCs w:val="20"/>
          </w:rPr>
          <w:delText>Pobieraniem próbek, wykonaniem badań i pomiarów na miejscu budowy zajmuje się Laboratorium Zamawiającego/Inżynier/Inspektor Nadzoru przy udziale lub po poinformowaniu przedstawicieli Wykonawcy.</w:delText>
        </w:r>
        <w:r w:rsidRPr="009974D5" w:rsidDel="000B029C">
          <w:delText xml:space="preserve"> </w:delText>
        </w:r>
        <w:r w:rsidRPr="009974D5" w:rsidDel="000B029C">
          <w:rPr>
            <w:szCs w:val="20"/>
          </w:rPr>
          <w:delText>Zamawiający decyduje o wyborze Laboratorium Zamawiającego.</w:delText>
        </w:r>
        <w:bookmarkStart w:id="102" w:name="_Toc64299534"/>
        <w:bookmarkStart w:id="103" w:name="_Toc64387209"/>
        <w:bookmarkEnd w:id="102"/>
        <w:bookmarkEnd w:id="103"/>
      </w:del>
    </w:p>
    <w:p w14:paraId="2163480F" w14:textId="77777777" w:rsidR="00571045" w:rsidRPr="009974D5" w:rsidRDefault="00571045" w:rsidP="00571045">
      <w:pPr>
        <w:pStyle w:val="Nagwek2"/>
      </w:pPr>
      <w:bookmarkStart w:id="104" w:name="_Toc7516007"/>
      <w:bookmarkStart w:id="105" w:name="_Toc64387210"/>
      <w:r w:rsidRPr="009974D5">
        <w:t>Badania i pomiary kontrolne dodatkowe</w:t>
      </w:r>
      <w:bookmarkEnd w:id="104"/>
      <w:ins w:id="106" w:author="Rak Bartosz" w:date="2021-02-03T10:34:00Z">
        <w:r w:rsidR="000B029C" w:rsidRPr="00086AF1">
          <w:rPr>
            <w:spacing w:val="-6"/>
          </w:rPr>
          <w:t xml:space="preserve"> - zgodnie z D-M-00.00.00 „Wymagania ogólne”</w:t>
        </w:r>
      </w:ins>
      <w:bookmarkEnd w:id="105"/>
    </w:p>
    <w:p w14:paraId="78D02F61" w14:textId="77777777" w:rsidR="00571045" w:rsidRPr="009974D5" w:rsidDel="000B029C" w:rsidRDefault="00571045" w:rsidP="00571045">
      <w:pPr>
        <w:rPr>
          <w:del w:id="107" w:author="Rak Bartosz" w:date="2021-02-03T10:34:00Z"/>
          <w:szCs w:val="20"/>
        </w:rPr>
      </w:pPr>
      <w:del w:id="108" w:author="Rak Bartosz" w:date="2021-02-03T10:34:00Z">
        <w:r w:rsidRPr="009974D5" w:rsidDel="000B029C">
          <w:rPr>
            <w:szCs w:val="20"/>
          </w:rPr>
          <w:delText>W wypadku uznania, że jeden z wyników badań lub pomiarów kontrolnych nie jest reprezentatywny dla ocenianego odcinka budowy, strony kontraktu mogą wystąpić o przeprowadzenia badań lub pomiarów kontrolnych dodatkowych. Badania kontrolne dodatkowe są wykonywane przez Laboratorium Zamawiającego.</w:delText>
        </w:r>
        <w:bookmarkStart w:id="109" w:name="_Toc64299536"/>
        <w:bookmarkStart w:id="110" w:name="_Toc64387211"/>
        <w:bookmarkEnd w:id="109"/>
        <w:bookmarkEnd w:id="110"/>
      </w:del>
    </w:p>
    <w:p w14:paraId="65B68476" w14:textId="77777777" w:rsidR="00571045" w:rsidRPr="009974D5" w:rsidDel="000B029C" w:rsidRDefault="00571045" w:rsidP="00571045">
      <w:pPr>
        <w:rPr>
          <w:del w:id="111" w:author="Rak Bartosz" w:date="2021-02-03T10:34:00Z"/>
          <w:szCs w:val="20"/>
        </w:rPr>
      </w:pPr>
      <w:del w:id="112" w:author="Rak Bartosz" w:date="2021-02-03T10:34:00Z">
        <w:r w:rsidRPr="009974D5" w:rsidDel="000B029C">
          <w:rPr>
            <w:szCs w:val="20"/>
          </w:rPr>
          <w:delText>Strony Kontraktu decydują wspólnie o miejscach pobierania próbek i wyznaczeniu odcinków częściowych ocenianego odcinka budowy tzn. dziennej działki roboczej. Jeżeli odcinek częściowy przyporządkowany do badań kontrolnych nie może być jednoznacznie i zgodnie wyznaczony, to odcinek ten nie powinien być mniejszy niż 20% ocenianego odcinka budowy.</w:delText>
        </w:r>
        <w:bookmarkStart w:id="113" w:name="_Toc64299537"/>
        <w:bookmarkStart w:id="114" w:name="_Toc64387212"/>
        <w:bookmarkEnd w:id="113"/>
        <w:bookmarkEnd w:id="114"/>
      </w:del>
    </w:p>
    <w:p w14:paraId="2604962F" w14:textId="77777777" w:rsidR="00571045" w:rsidRPr="009974D5" w:rsidRDefault="00571045" w:rsidP="00571045">
      <w:pPr>
        <w:pStyle w:val="Nagwek2"/>
      </w:pPr>
      <w:bookmarkStart w:id="115" w:name="_Toc7516008"/>
      <w:bookmarkStart w:id="116" w:name="_Toc64387213"/>
      <w:r w:rsidRPr="009974D5">
        <w:t>Badania i pomiary arbitrażowe</w:t>
      </w:r>
      <w:bookmarkEnd w:id="115"/>
      <w:ins w:id="117" w:author="Rak Bartosz" w:date="2021-02-03T10:34:00Z">
        <w:r w:rsidR="000B029C" w:rsidRPr="00086AF1">
          <w:rPr>
            <w:spacing w:val="-6"/>
          </w:rPr>
          <w:t xml:space="preserve"> - zgodnie z D-M-00.00.00 „Wymagania ogólne”</w:t>
        </w:r>
      </w:ins>
      <w:bookmarkEnd w:id="116"/>
    </w:p>
    <w:p w14:paraId="19025175" w14:textId="77777777" w:rsidR="00571045" w:rsidRPr="009974D5" w:rsidDel="000B029C" w:rsidRDefault="00571045" w:rsidP="00571045">
      <w:pPr>
        <w:rPr>
          <w:del w:id="118" w:author="Rak Bartosz" w:date="2021-02-03T10:34:00Z"/>
          <w:szCs w:val="20"/>
        </w:rPr>
      </w:pPr>
      <w:del w:id="119" w:author="Rak Bartosz" w:date="2021-02-03T10:34:00Z">
        <w:r w:rsidRPr="009974D5" w:rsidDel="000B029C">
          <w:rPr>
            <w:szCs w:val="20"/>
          </w:rPr>
          <w:delText>Badania i pomiary arbitrażowe są powtórzeniem badań lub pomiarów kontrolnych i/lub kontrolnych dodatkowych, co do których istnieją uzasadnione wątpliwości ze strony Inżyniera/Inspektora Nadzoru, Zamawiającego lub Wykonawcy (np. na podstawie własnych badań).</w:delText>
        </w:r>
        <w:bookmarkStart w:id="120" w:name="_Toc64299539"/>
        <w:bookmarkStart w:id="121" w:name="_Toc64387214"/>
        <w:bookmarkEnd w:id="120"/>
        <w:bookmarkEnd w:id="121"/>
      </w:del>
    </w:p>
    <w:p w14:paraId="08FBBAD1" w14:textId="77777777" w:rsidR="00571045" w:rsidRPr="009974D5" w:rsidDel="000B029C" w:rsidRDefault="00571045" w:rsidP="00571045">
      <w:pPr>
        <w:rPr>
          <w:del w:id="122" w:author="Rak Bartosz" w:date="2021-02-03T10:34:00Z"/>
          <w:szCs w:val="20"/>
        </w:rPr>
      </w:pPr>
      <w:del w:id="123" w:author="Rak Bartosz" w:date="2021-02-03T10:34:00Z">
        <w:r w:rsidRPr="009974D5" w:rsidDel="000B029C">
          <w:rPr>
            <w:szCs w:val="20"/>
          </w:rPr>
          <w:delText>Badania i pomiary arbitrażowe wykonuje się na wniosek strony kontraktu. Badania i</w:delText>
        </w:r>
        <w:r w:rsidDel="000B029C">
          <w:rPr>
            <w:szCs w:val="20"/>
          </w:rPr>
          <w:delText> </w:delText>
        </w:r>
        <w:r w:rsidRPr="009974D5" w:rsidDel="000B029C">
          <w:rPr>
            <w:szCs w:val="20"/>
          </w:rPr>
          <w:delText>pomiary arbitrażowe wykonuje bezstronne, akredytowane laboratorium (w tym inne laboratorium GDDKiA), które nie wykonywało badań lub pomiarów kontrolnych, przy udziale lub po poinformowaniu przedstawicieli stron.</w:delText>
        </w:r>
        <w:bookmarkStart w:id="124" w:name="_Toc64299540"/>
        <w:bookmarkStart w:id="125" w:name="_Toc64387215"/>
        <w:bookmarkEnd w:id="124"/>
        <w:bookmarkEnd w:id="125"/>
      </w:del>
    </w:p>
    <w:p w14:paraId="3C3A9814" w14:textId="77777777" w:rsidR="00571045" w:rsidRPr="007646DD" w:rsidDel="000B029C" w:rsidRDefault="00571045" w:rsidP="00571045">
      <w:pPr>
        <w:rPr>
          <w:del w:id="126" w:author="Rak Bartosz" w:date="2021-02-03T10:34:00Z"/>
          <w:szCs w:val="20"/>
        </w:rPr>
      </w:pPr>
      <w:del w:id="127" w:author="Rak Bartosz" w:date="2021-02-03T10:34:00Z">
        <w:r w:rsidRPr="009974D5" w:rsidDel="000B029C">
          <w:rPr>
            <w:szCs w:val="20"/>
          </w:rPr>
          <w:delText>W przypadku wniosku Wykonawcy zgodę na przeprowadzenie badań i pomiarów arbitrażowych wyraża Inżynier/Inspektor Nadzoru po wcześniejszej analizie zasadności wniosku. Zamawiający akceptuje laboratorium, które przeprowadzi badania lub pomiary arbitrażowe.</w:delText>
        </w:r>
        <w:bookmarkStart w:id="128" w:name="_Toc64299541"/>
        <w:bookmarkStart w:id="129" w:name="_Toc64387216"/>
        <w:bookmarkEnd w:id="128"/>
        <w:bookmarkEnd w:id="129"/>
      </w:del>
    </w:p>
    <w:p w14:paraId="2EE8FAED" w14:textId="77777777" w:rsidR="00FC3C32" w:rsidRPr="00FC3C32" w:rsidRDefault="00FC3C32" w:rsidP="00FC3C32">
      <w:pPr>
        <w:pStyle w:val="Nagwek2"/>
      </w:pPr>
      <w:bookmarkStart w:id="130" w:name="_Toc64387217"/>
      <w:r w:rsidRPr="00FC3C32">
        <w:t>Badania przed przystąpieniem do robót</w:t>
      </w:r>
      <w:ins w:id="131" w:author="Rak Bartosz" w:date="2021-02-16T16:56:00Z">
        <w:r w:rsidR="001D3802" w:rsidRPr="00086AF1">
          <w:rPr>
            <w:spacing w:val="-6"/>
          </w:rPr>
          <w:t xml:space="preserve"> - zgodnie z D-M-00.00.00 „Wymagania ogólne”</w:t>
        </w:r>
      </w:ins>
      <w:bookmarkEnd w:id="130"/>
    </w:p>
    <w:p w14:paraId="3AEF30C3" w14:textId="77777777" w:rsidR="00FC3C32" w:rsidRPr="00FC3C32" w:rsidRDefault="00FC3C32" w:rsidP="00FC3C32">
      <w:pPr>
        <w:rPr>
          <w:spacing w:val="-4"/>
        </w:rPr>
      </w:pPr>
      <w:r w:rsidRPr="00FC3C32">
        <w:rPr>
          <w:spacing w:val="-4"/>
        </w:rPr>
        <w:t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</w:t>
      </w:r>
    </w:p>
    <w:p w14:paraId="052E7A71" w14:textId="77777777" w:rsidR="00FC3C32" w:rsidRPr="00FC3C32" w:rsidRDefault="00FC3C32" w:rsidP="00FC3C32">
      <w:pPr>
        <w:rPr>
          <w:spacing w:val="-4"/>
        </w:rPr>
      </w:pPr>
      <w:r w:rsidRPr="00FC3C32">
        <w:rPr>
          <w:spacing w:val="-4"/>
        </w:rPr>
        <w:t>Wszystkie dokumenty oraz wyniki badań Wykonawca przedstawi Inżynierowi do akceptacji.</w:t>
      </w:r>
    </w:p>
    <w:p w14:paraId="631BED1B" w14:textId="77777777" w:rsidR="00FC3C32" w:rsidRPr="00FC3C32" w:rsidRDefault="00FC3C32" w:rsidP="00FC3C32">
      <w:pPr>
        <w:pStyle w:val="Nagwek2"/>
      </w:pPr>
      <w:bookmarkStart w:id="132" w:name="_Toc64387218"/>
      <w:r w:rsidRPr="00FC3C32">
        <w:t>Badania odbiorcze krawężników</w:t>
      </w:r>
      <w:bookmarkEnd w:id="132"/>
    </w:p>
    <w:p w14:paraId="41641D85" w14:textId="77777777" w:rsidR="00FC3C32" w:rsidRPr="00FC3C32" w:rsidRDefault="00FC3C32" w:rsidP="00FC3C32">
      <w:pPr>
        <w:rPr>
          <w:spacing w:val="-4"/>
        </w:rPr>
      </w:pPr>
      <w:r w:rsidRPr="00FC3C32">
        <w:rPr>
          <w:spacing w:val="-4"/>
        </w:rPr>
        <w:t>Badania odbiorcze krawężników oparto o normę PN-EN 1340 Załącznik B.</w:t>
      </w:r>
    </w:p>
    <w:p w14:paraId="38CD42B2" w14:textId="77777777" w:rsidR="00622858" w:rsidRDefault="00FC3C32" w:rsidP="00FC3C32">
      <w:pPr>
        <w:rPr>
          <w:spacing w:val="-4"/>
        </w:rPr>
      </w:pPr>
      <w:r w:rsidRPr="00FC3C32">
        <w:rPr>
          <w:spacing w:val="-4"/>
        </w:rPr>
        <w:t>Rozróżnia się dwa przypadki:</w:t>
      </w:r>
    </w:p>
    <w:p w14:paraId="3584762A" w14:textId="77777777" w:rsidR="00622858" w:rsidRDefault="00622858" w:rsidP="00FC3C32">
      <w:pPr>
        <w:rPr>
          <w:spacing w:val="-4"/>
        </w:rPr>
      </w:pPr>
      <w:r>
        <w:rPr>
          <w:spacing w:val="-4"/>
        </w:rPr>
        <w:t>-</w:t>
      </w:r>
      <w:r w:rsidR="00FC3C32" w:rsidRPr="00FC3C32">
        <w:rPr>
          <w:spacing w:val="-4"/>
        </w:rPr>
        <w:t xml:space="preserve"> wyrób nie został poddany ocenie zgodności przez stronę trzecią (przypadek I)</w:t>
      </w:r>
      <w:r w:rsidR="002E5F43">
        <w:rPr>
          <w:spacing w:val="-4"/>
        </w:rPr>
        <w:t>,</w:t>
      </w:r>
    </w:p>
    <w:p w14:paraId="35B5F862" w14:textId="77777777" w:rsidR="00FC3C32" w:rsidRPr="00FC3C32" w:rsidRDefault="00622858" w:rsidP="00FC3C32">
      <w:pPr>
        <w:rPr>
          <w:spacing w:val="-4"/>
        </w:rPr>
      </w:pPr>
      <w:r>
        <w:rPr>
          <w:spacing w:val="-4"/>
        </w:rPr>
        <w:t xml:space="preserve">- </w:t>
      </w:r>
      <w:r w:rsidR="00FC3C32" w:rsidRPr="00FC3C32">
        <w:rPr>
          <w:spacing w:val="-4"/>
        </w:rPr>
        <w:t>wyrób został poddany ocenie zgodności przez stronę trzecią (przypadek II)</w:t>
      </w:r>
      <w:r w:rsidR="002E5F43">
        <w:rPr>
          <w:spacing w:val="-4"/>
        </w:rPr>
        <w:t>.</w:t>
      </w:r>
    </w:p>
    <w:p w14:paraId="21069A40" w14:textId="77777777" w:rsidR="00FC3C32" w:rsidRPr="00FC3C32" w:rsidRDefault="00FC3C32" w:rsidP="00FC3C32">
      <w:pPr>
        <w:rPr>
          <w:spacing w:val="-4"/>
        </w:rPr>
      </w:pPr>
      <w:r w:rsidRPr="00FC3C32">
        <w:rPr>
          <w:spacing w:val="-4"/>
        </w:rPr>
        <w:tab/>
        <w:t>Jeśli ma miejsce przypadek II, badanie odbiorcze nie jest konieczne, z wyjątkiem sytuacji spornych. W przypadku wątpliwości należy badać tylko sporne właściwości.</w:t>
      </w:r>
    </w:p>
    <w:p w14:paraId="15584A24" w14:textId="77777777" w:rsidR="00571045" w:rsidRDefault="00FC3C32" w:rsidP="00571045">
      <w:pPr>
        <w:rPr>
          <w:spacing w:val="-4"/>
        </w:rPr>
      </w:pPr>
      <w:r w:rsidRPr="00FC3C32">
        <w:rPr>
          <w:spacing w:val="-4"/>
        </w:rPr>
        <w:tab/>
        <w:t>Krawężniki do badań powinny być reprezentatywne dla dostawy i powinny być pobrane równomiernie z całej dostawy. Liczba krawężników przeznaczonych do pobrania z każdej partii powinna być zgodna z Tabelą 2.</w:t>
      </w:r>
    </w:p>
    <w:p w14:paraId="77210617" w14:textId="77777777" w:rsidR="00FC3C32" w:rsidRPr="00FC3C32" w:rsidRDefault="00FC3C32" w:rsidP="00FC3C3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eastAsia="Times New Roman" w:cs="Times New Roman"/>
          <w:szCs w:val="20"/>
          <w:lang w:eastAsia="pl-PL"/>
        </w:rPr>
      </w:pPr>
      <w:r w:rsidRPr="00FC3C32">
        <w:rPr>
          <w:rFonts w:eastAsia="Times New Roman" w:cs="Times New Roman"/>
          <w:szCs w:val="20"/>
          <w:lang w:eastAsia="pl-PL"/>
        </w:rPr>
        <w:t>Tabela 2. Plan pobierania próbek dla badań odbiorczych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559"/>
        <w:gridCol w:w="1559"/>
        <w:gridCol w:w="1701"/>
      </w:tblGrid>
      <w:tr w:rsidR="00FC3C32" w:rsidRPr="00FC3C32" w14:paraId="46EC720F" w14:textId="77777777" w:rsidTr="008E0533">
        <w:trPr>
          <w:trHeight w:val="52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9757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b/>
                <w:bCs/>
                <w:szCs w:val="20"/>
                <w:lang w:eastAsia="pl-PL"/>
              </w:rPr>
              <w:t>Właściwość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CF87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b/>
                <w:bCs/>
                <w:szCs w:val="20"/>
                <w:lang w:eastAsia="pl-PL"/>
              </w:rPr>
              <w:t>Metoda badania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34F9A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-108" w:right="-108"/>
              <w:jc w:val="center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b/>
                <w:bCs/>
                <w:szCs w:val="20"/>
                <w:lang w:eastAsia="pl-PL"/>
              </w:rPr>
              <w:t>Przypadek 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8D75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-108" w:right="-108"/>
              <w:jc w:val="center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b/>
                <w:bCs/>
                <w:szCs w:val="20"/>
                <w:lang w:eastAsia="pl-PL"/>
              </w:rPr>
              <w:t>Przypadek II</w:t>
            </w:r>
            <w:r w:rsidRPr="00FC3C32">
              <w:rPr>
                <w:rFonts w:eastAsia="Calibri" w:cs="Times New Roman"/>
                <w:szCs w:val="20"/>
                <w:vertAlign w:val="superscript"/>
                <w:lang w:eastAsia="pl-PL"/>
              </w:rPr>
              <w:t xml:space="preserve"> 3)</w:t>
            </w:r>
          </w:p>
        </w:tc>
      </w:tr>
      <w:tr w:rsidR="00FC3C32" w:rsidRPr="00FC3C32" w14:paraId="3EC217AD" w14:textId="77777777" w:rsidTr="008E0533">
        <w:trPr>
          <w:trHeight w:val="23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77E5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4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Wygląd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49336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Załącznik 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064BF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8 </w:t>
            </w:r>
            <w:r w:rsidRPr="00FC3C32">
              <w:rPr>
                <w:rFonts w:eastAsia="Calibri" w:cs="Times New Roman"/>
                <w:szCs w:val="20"/>
                <w:vertAlign w:val="superscript"/>
                <w:lang w:eastAsia="pl-PL"/>
              </w:rPr>
              <w:t>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BD0A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75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4 (16) </w:t>
            </w:r>
            <w:r w:rsidRPr="00FC3C32">
              <w:rPr>
                <w:rFonts w:eastAsia="Calibri" w:cs="Times New Roman"/>
                <w:szCs w:val="20"/>
                <w:vertAlign w:val="superscript"/>
                <w:lang w:eastAsia="pl-PL"/>
              </w:rPr>
              <w:t>1)</w:t>
            </w:r>
          </w:p>
        </w:tc>
      </w:tr>
      <w:tr w:rsidR="00FC3C32" w:rsidRPr="00FC3C32" w14:paraId="6115F17E" w14:textId="77777777" w:rsidTr="008E0533">
        <w:trPr>
          <w:trHeight w:val="1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2908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4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Grubość warstwy ścieralnej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9E1EF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C.6 </w:t>
            </w:r>
            <w:r w:rsidRPr="00FC3C32">
              <w:rPr>
                <w:rFonts w:eastAsia="Calibri" w:cs="Times New Roman"/>
                <w:szCs w:val="20"/>
                <w:vertAlign w:val="superscript"/>
                <w:lang w:eastAsia="pl-PL"/>
              </w:rPr>
              <w:t>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D7958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517FC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75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4 (16)</w:t>
            </w:r>
          </w:p>
        </w:tc>
      </w:tr>
      <w:tr w:rsidR="00FC3C32" w:rsidRPr="00FC3C32" w14:paraId="52A59143" w14:textId="77777777" w:rsidTr="008E0533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4B89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4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Kształt i wymiary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49BA9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Załącznik C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49AE2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8 </w:t>
            </w:r>
            <w:r w:rsidRPr="00FC3C32">
              <w:rPr>
                <w:rFonts w:eastAsia="Calibri" w:cs="Times New Roman"/>
                <w:szCs w:val="20"/>
                <w:vertAlign w:val="superscript"/>
                <w:lang w:eastAsia="pl-PL"/>
              </w:rPr>
              <w:t>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68693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75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4 (16) </w:t>
            </w:r>
            <w:r w:rsidRPr="00FC3C32">
              <w:rPr>
                <w:rFonts w:eastAsia="Calibri" w:cs="Times New Roman"/>
                <w:szCs w:val="20"/>
                <w:vertAlign w:val="superscript"/>
                <w:lang w:eastAsia="pl-PL"/>
              </w:rPr>
              <w:t>1)</w:t>
            </w:r>
          </w:p>
        </w:tc>
      </w:tr>
      <w:tr w:rsidR="00FC3C32" w:rsidRPr="00FC3C32" w14:paraId="32C027E1" w14:textId="77777777" w:rsidTr="008E0533">
        <w:trPr>
          <w:trHeight w:val="7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ABB4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4" w:right="-108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Wytrzymałość na zginanie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1F59A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Załącznik 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ED4A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E947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75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4 (16)</w:t>
            </w:r>
          </w:p>
        </w:tc>
      </w:tr>
      <w:tr w:rsidR="00FC3C32" w:rsidRPr="00FC3C32" w14:paraId="7A9374BF" w14:textId="77777777" w:rsidTr="008E0533">
        <w:trPr>
          <w:trHeight w:val="24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A979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4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Odporność na ścieranie </w:t>
            </w:r>
            <w:r w:rsidRPr="00FC3C32">
              <w:rPr>
                <w:rFonts w:eastAsia="Calibri" w:cs="Times New Roman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04C6B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eastAsia="Times New Roman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Załącznik G</w:t>
            </w:r>
          </w:p>
          <w:p w14:paraId="796066F4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Times New Roman" w:cs="Times New Roman"/>
                <w:szCs w:val="20"/>
                <w:lang w:eastAsia="pl-PL"/>
              </w:rPr>
              <w:t>l</w:t>
            </w:r>
            <w:r w:rsidRPr="00FC3C32">
              <w:rPr>
                <w:rFonts w:eastAsia="Calibri" w:cs="Times New Roman"/>
                <w:szCs w:val="20"/>
                <w:lang w:eastAsia="pl-PL"/>
              </w:rPr>
              <w:t>ub 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AA6CA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D4881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3 </w:t>
            </w:r>
          </w:p>
        </w:tc>
      </w:tr>
      <w:tr w:rsidR="00FC3C32" w:rsidRPr="00FC3C32" w14:paraId="0F711DD2" w14:textId="77777777" w:rsidTr="008E0533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2CC36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4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Odporność na poślizg/poślizgnięcie </w:t>
            </w:r>
            <w:r w:rsidRPr="00FC3C32">
              <w:rPr>
                <w:rFonts w:eastAsia="Calibri" w:cs="Times New Roman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0DACE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Załącznik 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6EA9A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5 </w:t>
            </w:r>
            <w:r w:rsidRPr="00FC3C32">
              <w:rPr>
                <w:rFonts w:eastAsia="Calibri" w:cs="Times New Roman"/>
                <w:szCs w:val="20"/>
                <w:vertAlign w:val="superscript"/>
                <w:lang w:eastAsia="pl-PL"/>
              </w:rPr>
              <w:t>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E0A6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5 </w:t>
            </w:r>
            <w:r w:rsidRPr="00FC3C32">
              <w:rPr>
                <w:rFonts w:eastAsia="Calibri" w:cs="Times New Roman"/>
                <w:szCs w:val="20"/>
                <w:vertAlign w:val="superscript"/>
                <w:lang w:eastAsia="pl-PL"/>
              </w:rPr>
              <w:t>1)</w:t>
            </w:r>
          </w:p>
        </w:tc>
      </w:tr>
      <w:tr w:rsidR="00FC3C32" w:rsidRPr="00FC3C32" w14:paraId="170B03F3" w14:textId="77777777" w:rsidTr="008E0533">
        <w:trPr>
          <w:trHeight w:val="3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1A8C8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Odporność na warunki atmosferyczne</w:t>
            </w:r>
            <w:r w:rsidRPr="00FC3C32">
              <w:rPr>
                <w:rFonts w:eastAsia="Times New Roman" w:cs="Times New Roman"/>
                <w:szCs w:val="20"/>
                <w:lang w:eastAsia="pl-PL"/>
              </w:rPr>
              <w:t>:</w:t>
            </w:r>
          </w:p>
          <w:p w14:paraId="4C04A991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- nasiąkliwość</w:t>
            </w:r>
          </w:p>
          <w:p w14:paraId="69EA0042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- odporność na zamrażanie/rozmrażanie z udziałem soli odladzającej </w:t>
            </w:r>
            <w:r w:rsidRPr="00FC3C32">
              <w:rPr>
                <w:rFonts w:eastAsia="Calibri" w:cs="Times New Roman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CE73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Załącznik E</w:t>
            </w:r>
          </w:p>
          <w:p w14:paraId="3FB4EFE3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Załącznik 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B6B4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3</w:t>
            </w:r>
          </w:p>
          <w:p w14:paraId="5B64C5B2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3 </w:t>
            </w:r>
            <w:r w:rsidRPr="00FC3C32">
              <w:rPr>
                <w:rFonts w:eastAsia="Calibri" w:cs="Times New Roman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213E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>3</w:t>
            </w:r>
          </w:p>
          <w:p w14:paraId="7A6530B8" w14:textId="77777777" w:rsidR="00FC3C32" w:rsidRPr="00FC3C32" w:rsidRDefault="00FC3C32" w:rsidP="00FC3C32">
            <w:pPr>
              <w:overflowPunct w:val="0"/>
              <w:autoSpaceDE w:val="0"/>
              <w:autoSpaceDN w:val="0"/>
              <w:adjustRightInd w:val="0"/>
              <w:spacing w:before="0" w:after="0" w:line="240" w:lineRule="auto"/>
              <w:ind w:left="384" w:right="-108" w:firstLine="217"/>
              <w:textAlignment w:val="baseline"/>
              <w:rPr>
                <w:rFonts w:eastAsia="Calibri" w:cs="Times New Roman"/>
                <w:szCs w:val="20"/>
                <w:lang w:eastAsia="pl-PL"/>
              </w:rPr>
            </w:pPr>
            <w:r w:rsidRPr="00FC3C32">
              <w:rPr>
                <w:rFonts w:eastAsia="Calibri" w:cs="Times New Roman"/>
                <w:szCs w:val="20"/>
                <w:lang w:eastAsia="pl-PL"/>
              </w:rPr>
              <w:t xml:space="preserve">3 </w:t>
            </w:r>
            <w:r w:rsidRPr="00FC3C32">
              <w:rPr>
                <w:rFonts w:eastAsia="Calibri" w:cs="Times New Roman"/>
                <w:szCs w:val="20"/>
                <w:vertAlign w:val="superscript"/>
                <w:lang w:eastAsia="pl-PL"/>
              </w:rPr>
              <w:t>5)</w:t>
            </w:r>
          </w:p>
        </w:tc>
      </w:tr>
    </w:tbl>
    <w:p w14:paraId="1CA3338F" w14:textId="77777777" w:rsidR="00FC3C32" w:rsidRPr="00FC3C32" w:rsidRDefault="00FC3C32" w:rsidP="00FC3C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8"/>
          <w:szCs w:val="20"/>
          <w:lang w:eastAsia="pl-PL"/>
        </w:rPr>
      </w:pPr>
      <w:r w:rsidRPr="00FC3C32">
        <w:rPr>
          <w:rFonts w:eastAsia="Calibri" w:cs="Times New Roman"/>
          <w:sz w:val="18"/>
          <w:szCs w:val="20"/>
          <w:vertAlign w:val="superscript"/>
          <w:lang w:eastAsia="pl-PL"/>
        </w:rPr>
        <w:t xml:space="preserve">1) </w:t>
      </w:r>
      <w:r w:rsidRPr="00FC3C32">
        <w:rPr>
          <w:rFonts w:eastAsia="Calibri" w:cs="Times New Roman"/>
          <w:sz w:val="18"/>
          <w:szCs w:val="20"/>
          <w:lang w:eastAsia="pl-PL"/>
        </w:rPr>
        <w:t>Te krawężniki mogą być użyte do dalszych badań.</w:t>
      </w:r>
    </w:p>
    <w:p w14:paraId="3BFDA3DB" w14:textId="77777777" w:rsidR="00FC3C32" w:rsidRPr="00FC3C32" w:rsidRDefault="00FC3C32" w:rsidP="00FC3C32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eastAsia="Calibri" w:cs="Times New Roman"/>
          <w:sz w:val="18"/>
          <w:szCs w:val="20"/>
          <w:lang w:eastAsia="pl-PL"/>
        </w:rPr>
      </w:pPr>
      <w:r w:rsidRPr="00FC3C32">
        <w:rPr>
          <w:rFonts w:eastAsia="Calibri" w:cs="Times New Roman"/>
          <w:sz w:val="18"/>
          <w:szCs w:val="20"/>
          <w:vertAlign w:val="superscript"/>
          <w:lang w:eastAsia="pl-PL"/>
        </w:rPr>
        <w:t>2)</w:t>
      </w:r>
      <w:r w:rsidRPr="00FC3C32">
        <w:rPr>
          <w:rFonts w:eastAsia="Calibri" w:cs="Times New Roman"/>
          <w:sz w:val="18"/>
          <w:szCs w:val="20"/>
          <w:lang w:eastAsia="pl-PL"/>
        </w:rPr>
        <w:t xml:space="preserve"> Punkt C.6 stosuje się tylko do krawężników z warstwą ścieralną.</w:t>
      </w:r>
    </w:p>
    <w:p w14:paraId="0C83D729" w14:textId="77777777" w:rsidR="00FC3C32" w:rsidRPr="00FC3C32" w:rsidRDefault="00FC3C32" w:rsidP="00FC3C32">
      <w:pPr>
        <w:overflowPunct w:val="0"/>
        <w:autoSpaceDE w:val="0"/>
        <w:autoSpaceDN w:val="0"/>
        <w:adjustRightInd w:val="0"/>
        <w:spacing w:before="0" w:after="0" w:line="240" w:lineRule="auto"/>
        <w:ind w:left="176" w:hanging="176"/>
        <w:textAlignment w:val="baseline"/>
        <w:rPr>
          <w:rFonts w:eastAsia="Calibri" w:cs="Times New Roman"/>
          <w:bCs/>
          <w:sz w:val="18"/>
          <w:szCs w:val="20"/>
          <w:lang w:eastAsia="pl-PL"/>
        </w:rPr>
      </w:pPr>
      <w:r w:rsidRPr="00FC3C32">
        <w:rPr>
          <w:rFonts w:eastAsia="Calibri" w:cs="Times New Roman"/>
          <w:bCs/>
          <w:sz w:val="18"/>
          <w:szCs w:val="20"/>
          <w:vertAlign w:val="superscript"/>
          <w:lang w:eastAsia="pl-PL"/>
        </w:rPr>
        <w:t xml:space="preserve">3) </w:t>
      </w:r>
      <w:r w:rsidRPr="00FC3C32">
        <w:rPr>
          <w:rFonts w:eastAsia="Calibri" w:cs="Times New Roman"/>
          <w:bCs/>
          <w:sz w:val="18"/>
          <w:szCs w:val="20"/>
          <w:lang w:eastAsia="pl-PL"/>
        </w:rPr>
        <w:t>Liczba w nawiasie odpowiada liczbie, która powinna być pobrana z partii w celu uniknięcia powtórnego pobierania próbek w przypadku, gdy według kryteriów zgodności należy zbadać dodatkowe krawężniki w celu dokonania oceny zgodności.</w:t>
      </w:r>
    </w:p>
    <w:p w14:paraId="38E20820" w14:textId="77777777" w:rsidR="00FC3C32" w:rsidRPr="00FC3C32" w:rsidRDefault="00FC3C32" w:rsidP="00FC3C32">
      <w:pPr>
        <w:overflowPunct w:val="0"/>
        <w:autoSpaceDE w:val="0"/>
        <w:autoSpaceDN w:val="0"/>
        <w:adjustRightInd w:val="0"/>
        <w:spacing w:before="0" w:after="0" w:line="240" w:lineRule="auto"/>
        <w:ind w:left="176" w:hanging="176"/>
        <w:textAlignment w:val="baseline"/>
        <w:rPr>
          <w:rFonts w:eastAsia="Calibri" w:cs="Times New Roman"/>
          <w:sz w:val="18"/>
          <w:szCs w:val="20"/>
          <w:lang w:eastAsia="pl-PL"/>
        </w:rPr>
      </w:pPr>
      <w:r w:rsidRPr="00FC3C32">
        <w:rPr>
          <w:rFonts w:eastAsia="Calibri" w:cs="Times New Roman"/>
          <w:sz w:val="18"/>
          <w:szCs w:val="20"/>
          <w:vertAlign w:val="superscript"/>
          <w:lang w:eastAsia="pl-PL"/>
        </w:rPr>
        <w:t>4)</w:t>
      </w:r>
      <w:r w:rsidRPr="00FC3C32">
        <w:rPr>
          <w:rFonts w:eastAsia="Calibri" w:cs="Times New Roman"/>
          <w:sz w:val="18"/>
          <w:szCs w:val="20"/>
          <w:lang w:eastAsia="pl-PL"/>
        </w:rPr>
        <w:t xml:space="preserve"> Badanie wymagane w przypadku wątpliwości lub sytuacji spornej.</w:t>
      </w:r>
    </w:p>
    <w:p w14:paraId="525E915C" w14:textId="77777777" w:rsidR="00FC3C32" w:rsidRPr="00FC3C32" w:rsidRDefault="00FC3C32" w:rsidP="00FC3C3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eastAsia="Calibri" w:cs="Times New Roman"/>
          <w:sz w:val="18"/>
          <w:szCs w:val="20"/>
          <w:lang w:eastAsia="pl-PL"/>
        </w:rPr>
      </w:pPr>
      <w:r w:rsidRPr="00FC3C32">
        <w:rPr>
          <w:rFonts w:eastAsia="Calibri" w:cs="Times New Roman"/>
          <w:sz w:val="18"/>
          <w:szCs w:val="20"/>
          <w:vertAlign w:val="superscript"/>
          <w:lang w:eastAsia="pl-PL"/>
        </w:rPr>
        <w:t>5)</w:t>
      </w:r>
      <w:r w:rsidRPr="00FC3C32">
        <w:rPr>
          <w:rFonts w:eastAsia="Calibri" w:cs="Times New Roman"/>
          <w:sz w:val="18"/>
          <w:szCs w:val="20"/>
          <w:lang w:eastAsia="pl-PL"/>
        </w:rPr>
        <w:t xml:space="preserve"> W przypadku krawężników dwuwarstwowych badaniu należy poddać po 3 próbki dla warstwy fakturowej i konstrukcyjnej.</w:t>
      </w:r>
    </w:p>
    <w:p w14:paraId="10FB592E" w14:textId="77777777" w:rsidR="00FC3C32" w:rsidRDefault="00FC3C32" w:rsidP="00FC3C32">
      <w:pPr>
        <w:rPr>
          <w:spacing w:val="-4"/>
        </w:rPr>
      </w:pPr>
      <w:r w:rsidRPr="00FC3C32">
        <w:rPr>
          <w:spacing w:val="-4"/>
        </w:rPr>
        <w:tab/>
        <w:t>Wymagana liczba krawężników powinna być pob</w:t>
      </w:r>
      <w:r w:rsidR="002E5F43">
        <w:rPr>
          <w:spacing w:val="-4"/>
        </w:rPr>
        <w:t>rana z każdej partii dostawy, w </w:t>
      </w:r>
      <w:r w:rsidRPr="00FC3C32">
        <w:rPr>
          <w:spacing w:val="-4"/>
        </w:rPr>
        <w:t>wielkościach nie przekraczających podanych poniżej:</w:t>
      </w:r>
    </w:p>
    <w:p w14:paraId="1598FCA0" w14:textId="77777777" w:rsidR="00FC3C32" w:rsidRPr="00FC3C32" w:rsidRDefault="00FC3C32" w:rsidP="00FC3C32">
      <w:pPr>
        <w:rPr>
          <w:spacing w:val="-4"/>
        </w:rPr>
      </w:pPr>
      <w:r w:rsidRPr="00FC3C32">
        <w:rPr>
          <w:spacing w:val="-4"/>
        </w:rPr>
        <w:tab/>
        <w:t>-</w:t>
      </w:r>
      <w:r w:rsidRPr="00FC3C32">
        <w:rPr>
          <w:spacing w:val="-4"/>
        </w:rPr>
        <w:tab/>
        <w:t>Przypadek I: 1000 m;</w:t>
      </w:r>
    </w:p>
    <w:p w14:paraId="29204178" w14:textId="77777777" w:rsidR="00FC3C32" w:rsidRPr="00FC3C32" w:rsidRDefault="00FC3C32" w:rsidP="00FC3C32">
      <w:pPr>
        <w:rPr>
          <w:spacing w:val="-4"/>
        </w:rPr>
      </w:pPr>
      <w:r w:rsidRPr="00FC3C32">
        <w:rPr>
          <w:spacing w:val="-4"/>
        </w:rPr>
        <w:tab/>
        <w:t>-</w:t>
      </w:r>
      <w:r w:rsidRPr="00FC3C32">
        <w:rPr>
          <w:spacing w:val="-4"/>
        </w:rPr>
        <w:tab/>
        <w:t>Przypadek II: zależnie od okoliczności przypadku spornego, do 2000 m.</w:t>
      </w:r>
    </w:p>
    <w:p w14:paraId="557C6D09" w14:textId="77777777" w:rsidR="00FC3C32" w:rsidRPr="00FC3C32" w:rsidRDefault="00FC3C32" w:rsidP="00FC3C32">
      <w:pPr>
        <w:rPr>
          <w:spacing w:val="-4"/>
        </w:rPr>
      </w:pPr>
      <w:r w:rsidRPr="00FC3C32">
        <w:rPr>
          <w:spacing w:val="-4"/>
        </w:rPr>
        <w:t>Wyniki badań powinny spełniać wymagania podane w pkt 2.</w:t>
      </w:r>
    </w:p>
    <w:p w14:paraId="216FE74F" w14:textId="77777777" w:rsidR="00FC3C32" w:rsidRPr="00FC3C32" w:rsidRDefault="00FC3C32" w:rsidP="00401E04">
      <w:pPr>
        <w:pStyle w:val="Nagwek2"/>
      </w:pPr>
      <w:bookmarkStart w:id="133" w:name="_Toc64387219"/>
      <w:r w:rsidRPr="00FC3C32">
        <w:t>Badania w trakcie robót</w:t>
      </w:r>
      <w:bookmarkEnd w:id="133"/>
    </w:p>
    <w:p w14:paraId="5D0990E6" w14:textId="77777777" w:rsidR="00FC3C32" w:rsidRPr="00FC3C32" w:rsidRDefault="00FC3C32" w:rsidP="00401E04">
      <w:pPr>
        <w:pStyle w:val="Nagwek3"/>
      </w:pPr>
      <w:r w:rsidRPr="00FC3C32">
        <w:t>Sprawdzenie koryta pod ławę</w:t>
      </w:r>
    </w:p>
    <w:p w14:paraId="5308A12B" w14:textId="77777777" w:rsidR="00FC3C32" w:rsidRPr="00FC3C32" w:rsidRDefault="00FC3C32" w:rsidP="00FC3C32">
      <w:pPr>
        <w:rPr>
          <w:spacing w:val="-4"/>
        </w:rPr>
      </w:pPr>
      <w:r w:rsidRPr="00FC3C32">
        <w:rPr>
          <w:spacing w:val="-4"/>
        </w:rPr>
        <w:t>Należy sprawdzać wymiary koryta oraz zagęszczenie podłoża na dnie wykopu.</w:t>
      </w:r>
    </w:p>
    <w:p w14:paraId="0D1BD1C1" w14:textId="77777777" w:rsidR="00FC3C32" w:rsidRPr="00FC3C32" w:rsidRDefault="008E0533" w:rsidP="00FC3C32">
      <w:pPr>
        <w:rPr>
          <w:spacing w:val="-4"/>
        </w:rPr>
      </w:pPr>
      <w:r>
        <w:rPr>
          <w:spacing w:val="-4"/>
        </w:rPr>
        <w:t>Zagęszczenie podłoża należy badać z częstotliwością minimum 1 raz na 100 m</w:t>
      </w:r>
      <w:r w:rsidR="002E5F43">
        <w:rPr>
          <w:spacing w:val="-4"/>
        </w:rPr>
        <w:t xml:space="preserve">etrów </w:t>
      </w:r>
      <w:r>
        <w:rPr>
          <w:spacing w:val="-4"/>
        </w:rPr>
        <w:t>b</w:t>
      </w:r>
      <w:r w:rsidR="002E5F43">
        <w:rPr>
          <w:spacing w:val="-4"/>
        </w:rPr>
        <w:t>ieżących</w:t>
      </w:r>
      <w:r>
        <w:rPr>
          <w:spacing w:val="-4"/>
        </w:rPr>
        <w:t xml:space="preserve"> i powinno być zgodne z pkt 5</w:t>
      </w:r>
      <w:r w:rsidR="00FC3C32" w:rsidRPr="00FC3C32">
        <w:rPr>
          <w:spacing w:val="-4"/>
        </w:rPr>
        <w:t>.</w:t>
      </w:r>
    </w:p>
    <w:p w14:paraId="7F4A9880" w14:textId="77777777" w:rsidR="00FC3C32" w:rsidRPr="00FC3C32" w:rsidRDefault="00FC3C32" w:rsidP="00401E04">
      <w:pPr>
        <w:pStyle w:val="Nagwek3"/>
      </w:pPr>
      <w:r w:rsidRPr="00FC3C32">
        <w:t>Sprawdzenie ław</w:t>
      </w:r>
    </w:p>
    <w:p w14:paraId="6BC959F6" w14:textId="77777777" w:rsidR="00FC3C32" w:rsidRPr="00FC3C32" w:rsidRDefault="00FC3C32" w:rsidP="00FC3C32">
      <w:pPr>
        <w:rPr>
          <w:spacing w:val="-4"/>
        </w:rPr>
      </w:pPr>
      <w:r w:rsidRPr="00FC3C32">
        <w:rPr>
          <w:spacing w:val="-4"/>
        </w:rPr>
        <w:t>Przy wykonywaniu ław należy sprawdzić:</w:t>
      </w:r>
    </w:p>
    <w:p w14:paraId="268D2F20" w14:textId="77777777" w:rsidR="00FC3C32" w:rsidRPr="00401E04" w:rsidRDefault="007A5874" w:rsidP="007A5874">
      <w:r>
        <w:t xml:space="preserve">a) </w:t>
      </w:r>
      <w:r w:rsidR="00FC3C32" w:rsidRPr="00401E04">
        <w:t>Zgodność profilu podłużnego górnej powierzchni ław z Dokumentacją projektową:</w:t>
      </w:r>
    </w:p>
    <w:p w14:paraId="1155A2BD" w14:textId="77777777" w:rsidR="00FC3C32" w:rsidRPr="00FC3C32" w:rsidRDefault="00FC3C32" w:rsidP="007A5874">
      <w:pPr>
        <w:ind w:left="284"/>
      </w:pPr>
      <w:r w:rsidRPr="00FC3C32">
        <w:t xml:space="preserve">Profil podłużny górnej powierzchni ławy powinien być zgodny z projektowaną niweletą. Dopuszczalne odchylenia mogą wynosić </w:t>
      </w:r>
      <w:r w:rsidR="00401E04" w:rsidRPr="00401E04">
        <w:rPr>
          <w:szCs w:val="20"/>
        </w:rPr>
        <w:sym w:font="Symbol" w:char="F0B1"/>
      </w:r>
      <w:r w:rsidRPr="00FC3C32">
        <w:t xml:space="preserve"> 1 cm na każde 100 m ławy.</w:t>
      </w:r>
    </w:p>
    <w:p w14:paraId="1D50E469" w14:textId="77777777" w:rsidR="00FC3C32" w:rsidRPr="00401E04" w:rsidRDefault="007A5874" w:rsidP="007A5874">
      <w:r>
        <w:t xml:space="preserve">b) </w:t>
      </w:r>
      <w:r w:rsidR="00FC3C32" w:rsidRPr="00401E04">
        <w:t>Ustawienie szalunku dla wykonania ławy betonowej z oporem:</w:t>
      </w:r>
    </w:p>
    <w:p w14:paraId="43574904" w14:textId="77777777" w:rsidR="00FC3C32" w:rsidRDefault="00FC3C32" w:rsidP="007A5874">
      <w:pPr>
        <w:ind w:left="284"/>
      </w:pPr>
      <w:r w:rsidRPr="00FC3C32">
        <w:t>Wymiary szalunku pod ławę betonową z oporem należy sprawdzić minimum w dwóch oddalonych od siebie, wybranych punktach na każd</w:t>
      </w:r>
      <w:r w:rsidR="002E5F43">
        <w:t>e 100 m ławy betonowej z oporem.</w:t>
      </w:r>
    </w:p>
    <w:p w14:paraId="0698F320" w14:textId="77777777" w:rsidR="00FC3C32" w:rsidRPr="00401E04" w:rsidRDefault="007A5874" w:rsidP="007A5874">
      <w:r>
        <w:t xml:space="preserve">c) </w:t>
      </w:r>
      <w:r w:rsidR="00FC3C32" w:rsidRPr="00401E04">
        <w:t>Wymiary ław:</w:t>
      </w:r>
    </w:p>
    <w:p w14:paraId="34B3CFD8" w14:textId="77777777" w:rsidR="00FC3C32" w:rsidRPr="00FC3C32" w:rsidRDefault="00FC3C32" w:rsidP="007A5874">
      <w:pPr>
        <w:ind w:left="284"/>
      </w:pPr>
      <w:r w:rsidRPr="00FC3C32">
        <w:t>Wymiary ław należy sprawdzić minimum w dwóch oddalonych od siebie, wybranych punktach na każde 100 m ławy. Tolerancje wymiarów wynoszą:</w:t>
      </w:r>
    </w:p>
    <w:p w14:paraId="7139544D" w14:textId="77777777" w:rsidR="00FC3C32" w:rsidRPr="00FC3C32" w:rsidRDefault="00FC3C32" w:rsidP="007A5874">
      <w:pPr>
        <w:ind w:left="284"/>
      </w:pPr>
      <w:r w:rsidRPr="00FC3C32">
        <w:t xml:space="preserve">- dla wysokości </w:t>
      </w:r>
      <w:r w:rsidR="00401E04" w:rsidRPr="007A5874">
        <w:sym w:font="Symbol" w:char="F0B1"/>
      </w:r>
      <w:r w:rsidRPr="00FC3C32">
        <w:t xml:space="preserve"> 10% wysokości projektowanej,</w:t>
      </w:r>
    </w:p>
    <w:p w14:paraId="3F640F13" w14:textId="77777777" w:rsidR="00FC3C32" w:rsidRPr="00FC3C32" w:rsidRDefault="00FC3C32" w:rsidP="007A5874">
      <w:pPr>
        <w:ind w:left="284"/>
      </w:pPr>
      <w:r w:rsidRPr="00FC3C32">
        <w:t xml:space="preserve">- dla szerokości </w:t>
      </w:r>
      <w:r w:rsidR="00401E04" w:rsidRPr="007A5874">
        <w:sym w:font="Symbol" w:char="F0B1"/>
      </w:r>
      <w:r w:rsidRPr="00FC3C32">
        <w:t xml:space="preserve"> 10% szerokości projektowanej.</w:t>
      </w:r>
    </w:p>
    <w:p w14:paraId="7CA3248A" w14:textId="77777777" w:rsidR="00FC3C32" w:rsidRPr="00401E04" w:rsidRDefault="007A5874" w:rsidP="007A5874">
      <w:r>
        <w:t xml:space="preserve">d) </w:t>
      </w:r>
      <w:r w:rsidR="00FC3C32" w:rsidRPr="00401E04">
        <w:t>Równość górnej powierzchni ław:</w:t>
      </w:r>
    </w:p>
    <w:p w14:paraId="19BDBDC4" w14:textId="77777777" w:rsidR="00FC3C32" w:rsidRPr="00FC3C32" w:rsidRDefault="00FC3C32" w:rsidP="007A5874">
      <w:pPr>
        <w:ind w:left="284"/>
      </w:pPr>
      <w:r w:rsidRPr="00FC3C32">
        <w:t>Równość górnej powierzchni ławy sprawdza się przez przyłożenie w minimum w dwóch oddalonych od siebie, wybranych punktach trzymetrowej łaty.</w:t>
      </w:r>
    </w:p>
    <w:p w14:paraId="1F25D6F5" w14:textId="77777777" w:rsidR="00FC3C32" w:rsidRPr="007A5874" w:rsidRDefault="00FC3C32" w:rsidP="007A5874">
      <w:pPr>
        <w:ind w:left="284"/>
        <w:rPr>
          <w:spacing w:val="-2"/>
        </w:rPr>
      </w:pPr>
      <w:r w:rsidRPr="007A5874">
        <w:rPr>
          <w:spacing w:val="-2"/>
        </w:rPr>
        <w:t>Prześwit pomiędzy górną powierzchnią ławy i przyłożoną łatą nie może przekraczać 1 cm.</w:t>
      </w:r>
    </w:p>
    <w:p w14:paraId="09B424D0" w14:textId="77777777" w:rsidR="00FC3C32" w:rsidRPr="00401E04" w:rsidRDefault="007A5874" w:rsidP="007A5874">
      <w:r>
        <w:t xml:space="preserve">e) </w:t>
      </w:r>
      <w:r w:rsidR="00FC3C32" w:rsidRPr="00401E04">
        <w:t>Wytrzymałość na ściskanie betonu użytego do wykonania ław:</w:t>
      </w:r>
    </w:p>
    <w:p w14:paraId="5EF4EEB1" w14:textId="77777777" w:rsidR="00FC3C32" w:rsidRPr="00FC3C32" w:rsidRDefault="00FC3C32" w:rsidP="007A5874">
      <w:pPr>
        <w:ind w:left="284"/>
      </w:pPr>
      <w:r w:rsidRPr="00FC3C32">
        <w:t>Na próbkach sześciennych o boku 15 cm, wg PN-EN 206-1</w:t>
      </w:r>
      <w:r w:rsidR="00AD7BB2">
        <w:t>+A1</w:t>
      </w:r>
      <w:r w:rsidRPr="00FC3C32">
        <w:t>.</w:t>
      </w:r>
    </w:p>
    <w:p w14:paraId="7575DFCD" w14:textId="77777777" w:rsidR="00FC3C32" w:rsidRPr="00FC3C32" w:rsidRDefault="00FC3C32" w:rsidP="007A5874">
      <w:pPr>
        <w:ind w:left="284"/>
      </w:pPr>
      <w:r w:rsidRPr="00FC3C32">
        <w:t>Należy pobrać do badań co najmniej 3 próbki z partii wbudowanego betonu.</w:t>
      </w:r>
    </w:p>
    <w:p w14:paraId="4617C411" w14:textId="77777777" w:rsidR="00FC3C32" w:rsidRPr="00FC3C32" w:rsidRDefault="00FC3C32" w:rsidP="00401E04">
      <w:pPr>
        <w:pStyle w:val="Nagwek3"/>
      </w:pPr>
      <w:r w:rsidRPr="00FC3C32">
        <w:t>Sprawdzenie ustawienia krawężników</w:t>
      </w:r>
    </w:p>
    <w:p w14:paraId="18C99F1D" w14:textId="77777777" w:rsidR="00FC3C32" w:rsidRPr="00FC3C32" w:rsidRDefault="00FC3C32" w:rsidP="00FC3C32">
      <w:pPr>
        <w:rPr>
          <w:spacing w:val="-4"/>
        </w:rPr>
      </w:pPr>
      <w:r w:rsidRPr="00FC3C32">
        <w:rPr>
          <w:spacing w:val="-4"/>
        </w:rPr>
        <w:t>Przy ustawianiu krawężników należy sprawdzać:</w:t>
      </w:r>
    </w:p>
    <w:p w14:paraId="09E9D456" w14:textId="77777777" w:rsidR="00FC3C32" w:rsidRPr="00FC3C32" w:rsidRDefault="00401E04" w:rsidP="00FC3C32">
      <w:pPr>
        <w:rPr>
          <w:spacing w:val="-4"/>
        </w:rPr>
      </w:pPr>
      <w:r>
        <w:rPr>
          <w:spacing w:val="-4"/>
        </w:rPr>
        <w:t xml:space="preserve">a) </w:t>
      </w:r>
      <w:r w:rsidR="00FC3C32" w:rsidRPr="00FC3C32">
        <w:rPr>
          <w:spacing w:val="-4"/>
        </w:rPr>
        <w:t xml:space="preserve">dopuszczalne odchylenia linii krawężników w poziomie od linii projektowanej, które wynosi </w:t>
      </w:r>
      <w:r w:rsidRPr="00401E04">
        <w:rPr>
          <w:szCs w:val="20"/>
        </w:rPr>
        <w:sym w:font="Symbol" w:char="F0B1"/>
      </w:r>
      <w:r w:rsidR="00FC3C32" w:rsidRPr="00FC3C32">
        <w:rPr>
          <w:spacing w:val="-4"/>
        </w:rPr>
        <w:t xml:space="preserve"> 1 cm na każde 100 m ustawionego krawężnika,</w:t>
      </w:r>
    </w:p>
    <w:p w14:paraId="6A838E94" w14:textId="77777777" w:rsidR="00FC3C32" w:rsidRPr="00FC3C32" w:rsidRDefault="007A5874" w:rsidP="00FC3C32">
      <w:pPr>
        <w:rPr>
          <w:spacing w:val="-4"/>
        </w:rPr>
      </w:pPr>
      <w:r>
        <w:rPr>
          <w:spacing w:val="-4"/>
        </w:rPr>
        <w:t xml:space="preserve">b) </w:t>
      </w:r>
      <w:r w:rsidR="00FC3C32" w:rsidRPr="00FC3C32">
        <w:rPr>
          <w:spacing w:val="-4"/>
        </w:rPr>
        <w:t xml:space="preserve">dopuszczalne odchylenie niwelety górnej płaszczyzny krawężnika od niwelety projektowanej, które wynosi </w:t>
      </w:r>
      <w:r w:rsidR="00401E04" w:rsidRPr="007A5874">
        <w:rPr>
          <w:spacing w:val="-4"/>
        </w:rPr>
        <w:sym w:font="Symbol" w:char="F0B1"/>
      </w:r>
      <w:r w:rsidR="00FC3C32" w:rsidRPr="00FC3C32">
        <w:rPr>
          <w:spacing w:val="-4"/>
        </w:rPr>
        <w:t xml:space="preserve"> 1 cm na każde 100 m ustawionego krawężnika,</w:t>
      </w:r>
    </w:p>
    <w:p w14:paraId="5401AB77" w14:textId="77777777" w:rsidR="00FC3C32" w:rsidRPr="00FC3C32" w:rsidRDefault="007A5874" w:rsidP="00FC3C32">
      <w:pPr>
        <w:rPr>
          <w:spacing w:val="-4"/>
        </w:rPr>
      </w:pPr>
      <w:r>
        <w:rPr>
          <w:spacing w:val="-4"/>
        </w:rPr>
        <w:t xml:space="preserve">c) </w:t>
      </w:r>
      <w:r w:rsidR="00FC3C32" w:rsidRPr="00FC3C32">
        <w:rPr>
          <w:spacing w:val="-4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14:paraId="5F1BDD0E" w14:textId="77777777" w:rsidR="00FC3C32" w:rsidRPr="004C7D4B" w:rsidRDefault="00FC3C32" w:rsidP="00FC3C32">
      <w:pPr>
        <w:rPr>
          <w:spacing w:val="-4"/>
        </w:rPr>
      </w:pPr>
      <w:r w:rsidRPr="00FC3C32">
        <w:rPr>
          <w:spacing w:val="-4"/>
        </w:rPr>
        <w:t>Jeżeli wszystkie pomiary i badania dały wynik pozytywny, można uznać, że krawężnik został ustawiony prawidłowo</w:t>
      </w:r>
    </w:p>
    <w:p w14:paraId="4AFC4058" w14:textId="77777777" w:rsidR="00646E9B" w:rsidRPr="009974D5" w:rsidRDefault="00646E9B" w:rsidP="007620AD">
      <w:pPr>
        <w:pStyle w:val="Nagwek1"/>
      </w:pPr>
      <w:bookmarkStart w:id="134" w:name="_Toc64387220"/>
      <w:r w:rsidRPr="009974D5">
        <w:t>OBMIAR ROBÓT</w:t>
      </w:r>
      <w:bookmarkEnd w:id="134"/>
    </w:p>
    <w:p w14:paraId="4A3D5D24" w14:textId="77777777" w:rsidR="00312786" w:rsidRPr="009974D5" w:rsidRDefault="00312786" w:rsidP="00097248">
      <w:pPr>
        <w:pStyle w:val="Nagwek2"/>
      </w:pPr>
      <w:bookmarkStart w:id="135" w:name="_Toc7516013"/>
      <w:bookmarkStart w:id="136" w:name="_Toc64387221"/>
      <w:r w:rsidRPr="009974D5">
        <w:t>Ogólne zasady obmiaru robót</w:t>
      </w:r>
      <w:bookmarkEnd w:id="135"/>
      <w:bookmarkEnd w:id="136"/>
    </w:p>
    <w:p w14:paraId="2F2AFA82" w14:textId="77777777" w:rsidR="00312786" w:rsidRPr="009974D5" w:rsidRDefault="00312786" w:rsidP="00D13BF5">
      <w:pPr>
        <w:rPr>
          <w:szCs w:val="20"/>
        </w:rPr>
      </w:pPr>
      <w:r w:rsidRPr="009974D5">
        <w:rPr>
          <w:szCs w:val="20"/>
        </w:rPr>
        <w:t>Ogólne zasady obmiaru robót podano w D-M</w:t>
      </w:r>
      <w:r w:rsidR="0012400A">
        <w:rPr>
          <w:szCs w:val="20"/>
        </w:rPr>
        <w:t>-</w:t>
      </w:r>
      <w:r w:rsidRPr="009974D5">
        <w:rPr>
          <w:szCs w:val="20"/>
        </w:rPr>
        <w:t>00.00.00 „Wymagania ogólne”.</w:t>
      </w:r>
    </w:p>
    <w:p w14:paraId="1ED90B32" w14:textId="77777777" w:rsidR="00312786" w:rsidRPr="009974D5" w:rsidRDefault="00312786" w:rsidP="00097248">
      <w:pPr>
        <w:pStyle w:val="Nagwek2"/>
      </w:pPr>
      <w:bookmarkStart w:id="137" w:name="_Toc7516014"/>
      <w:bookmarkStart w:id="138" w:name="_Toc64387222"/>
      <w:r w:rsidRPr="009974D5">
        <w:t>Jednostka obmiarowa</w:t>
      </w:r>
      <w:bookmarkEnd w:id="137"/>
      <w:bookmarkEnd w:id="138"/>
    </w:p>
    <w:p w14:paraId="078F38F6" w14:textId="77777777" w:rsidR="00312786" w:rsidRPr="009974D5" w:rsidRDefault="007A5874" w:rsidP="00D13BF5">
      <w:pPr>
        <w:rPr>
          <w:szCs w:val="20"/>
        </w:rPr>
      </w:pPr>
      <w:r w:rsidRPr="007A5874">
        <w:rPr>
          <w:szCs w:val="20"/>
        </w:rPr>
        <w:t>Jednostką obmiarową jest m (metr) ustawionego krawężnika betonowego</w:t>
      </w:r>
      <w:r w:rsidR="00312786" w:rsidRPr="009974D5">
        <w:rPr>
          <w:szCs w:val="20"/>
        </w:rPr>
        <w:t>.</w:t>
      </w:r>
    </w:p>
    <w:p w14:paraId="1C88E6E6" w14:textId="77777777" w:rsidR="00646E9B" w:rsidRPr="009974D5" w:rsidRDefault="00646E9B" w:rsidP="007620AD">
      <w:pPr>
        <w:pStyle w:val="Nagwek1"/>
      </w:pPr>
      <w:bookmarkStart w:id="139" w:name="_Toc64387223"/>
      <w:r w:rsidRPr="009974D5">
        <w:t>ODBIÓR ROBÓT</w:t>
      </w:r>
      <w:bookmarkEnd w:id="139"/>
    </w:p>
    <w:p w14:paraId="4B0EBB81" w14:textId="77777777" w:rsidR="005601C6" w:rsidRPr="009974D5" w:rsidRDefault="005601C6" w:rsidP="005601C6">
      <w:pPr>
        <w:pStyle w:val="Nagwek2"/>
      </w:pPr>
      <w:bookmarkStart w:id="140" w:name="_Toc7516016"/>
      <w:bookmarkStart w:id="141" w:name="_Toc64387224"/>
      <w:r w:rsidRPr="009974D5">
        <w:t>Ogólne zasady o</w:t>
      </w:r>
      <w:r>
        <w:t>dbio</w:t>
      </w:r>
      <w:r w:rsidRPr="009974D5">
        <w:t>ru robót</w:t>
      </w:r>
      <w:bookmarkEnd w:id="140"/>
      <w:bookmarkEnd w:id="141"/>
    </w:p>
    <w:p w14:paraId="0F3C1550" w14:textId="77777777" w:rsidR="0012400A" w:rsidRDefault="00646E9B" w:rsidP="00D13BF5">
      <w:pPr>
        <w:rPr>
          <w:szCs w:val="20"/>
        </w:rPr>
      </w:pPr>
      <w:r w:rsidRPr="009974D5">
        <w:rPr>
          <w:szCs w:val="20"/>
        </w:rPr>
        <w:t xml:space="preserve">Ogólne zasady odbioru robót podano w </w:t>
      </w:r>
      <w:r w:rsidR="0012400A">
        <w:rPr>
          <w:szCs w:val="20"/>
        </w:rPr>
        <w:t>D-M-</w:t>
      </w:r>
      <w:r w:rsidRPr="009974D5">
        <w:rPr>
          <w:szCs w:val="20"/>
        </w:rPr>
        <w:t>00.00.00 „Wymagania ogólne”</w:t>
      </w:r>
      <w:r w:rsidR="0012400A">
        <w:rPr>
          <w:szCs w:val="20"/>
        </w:rPr>
        <w:t>.</w:t>
      </w:r>
    </w:p>
    <w:p w14:paraId="0F0A628D" w14:textId="77777777" w:rsidR="00646E9B" w:rsidRPr="009974D5" w:rsidRDefault="007A5874" w:rsidP="00D13BF5">
      <w:pPr>
        <w:rPr>
          <w:szCs w:val="20"/>
        </w:rPr>
      </w:pPr>
      <w:r w:rsidRPr="007A5874">
        <w:rPr>
          <w:szCs w:val="20"/>
        </w:rPr>
        <w:t>Roboty uznaje się za wykonane zgodnie z Dokumentacją projektową, szczegółową specyfikacją i wymaganiami Inżyniera, jeżeli wszystkie pomiary i badania z zachowaniem tolerancji wg pkt 6 dały wyniki pozytywne</w:t>
      </w:r>
      <w:r w:rsidR="0012400A">
        <w:rPr>
          <w:szCs w:val="20"/>
        </w:rPr>
        <w:t>.</w:t>
      </w:r>
    </w:p>
    <w:p w14:paraId="1C736F73" w14:textId="77777777" w:rsidR="00F54B96" w:rsidRPr="009974D5" w:rsidRDefault="00F54B96" w:rsidP="00D13BF5">
      <w:pPr>
        <w:rPr>
          <w:szCs w:val="20"/>
        </w:rPr>
      </w:pPr>
      <w:r w:rsidRPr="009974D5">
        <w:rPr>
          <w:szCs w:val="20"/>
        </w:rPr>
        <w:t>Do odbioru ostatecznego uwzględniane są wyniki badań i pomiarów kontrolnych, badań i</w:t>
      </w:r>
      <w:r w:rsidR="00100D78" w:rsidRPr="009974D5">
        <w:rPr>
          <w:szCs w:val="20"/>
        </w:rPr>
        <w:t> </w:t>
      </w:r>
      <w:r w:rsidRPr="009974D5">
        <w:rPr>
          <w:szCs w:val="20"/>
        </w:rPr>
        <w:t>pomiarów kontrolnych dodatkowych oraz badań i pomiarów arbitrażowych do wyznaczonych odcinków częściowych.</w:t>
      </w:r>
    </w:p>
    <w:p w14:paraId="13875969" w14:textId="77777777" w:rsidR="00646E9B" w:rsidRPr="009974D5" w:rsidRDefault="00646E9B" w:rsidP="007620AD">
      <w:pPr>
        <w:pStyle w:val="Nagwek1"/>
      </w:pPr>
      <w:bookmarkStart w:id="142" w:name="_Toc64387225"/>
      <w:r w:rsidRPr="009974D5">
        <w:t>PODSTAWA PŁATNOŚCI</w:t>
      </w:r>
      <w:bookmarkEnd w:id="142"/>
    </w:p>
    <w:p w14:paraId="4A7DC153" w14:textId="77777777" w:rsidR="00D13BF5" w:rsidRPr="009974D5" w:rsidRDefault="00D13BF5" w:rsidP="00097248">
      <w:pPr>
        <w:pStyle w:val="Nagwek2"/>
      </w:pPr>
      <w:bookmarkStart w:id="143" w:name="_Toc7516019"/>
      <w:bookmarkStart w:id="144" w:name="_Toc64387226"/>
      <w:r w:rsidRPr="009974D5">
        <w:t>Ogólne ustalenia dotyczące podstawy płatności</w:t>
      </w:r>
      <w:bookmarkEnd w:id="143"/>
      <w:bookmarkEnd w:id="144"/>
    </w:p>
    <w:p w14:paraId="556E5F1F" w14:textId="77777777" w:rsidR="00D13BF5" w:rsidRDefault="00D13BF5" w:rsidP="00D13BF5">
      <w:pPr>
        <w:rPr>
          <w:spacing w:val="-4"/>
          <w:szCs w:val="20"/>
        </w:rPr>
      </w:pPr>
      <w:r w:rsidRPr="00FC0CFF">
        <w:rPr>
          <w:spacing w:val="-4"/>
          <w:szCs w:val="20"/>
        </w:rPr>
        <w:t>Ogólne ustalenia dotyczące podstawy płatności podano w D-M-00.00.00 „Wymagania ogólne”.</w:t>
      </w:r>
    </w:p>
    <w:p w14:paraId="06441D87" w14:textId="77777777" w:rsidR="00FC0CFF" w:rsidRPr="009974D5" w:rsidRDefault="00FC0CFF" w:rsidP="00FC0CFF">
      <w:pPr>
        <w:pStyle w:val="Nagwek2"/>
        <w:jc w:val="left"/>
      </w:pPr>
      <w:bookmarkStart w:id="145" w:name="_Toc7516020"/>
      <w:bookmarkStart w:id="146" w:name="_Toc64387227"/>
      <w:r w:rsidRPr="009974D5">
        <w:t>Cena jednostki obmiarowej</w:t>
      </w:r>
      <w:bookmarkEnd w:id="145"/>
      <w:bookmarkEnd w:id="146"/>
    </w:p>
    <w:p w14:paraId="7E2D81C8" w14:textId="77777777" w:rsidR="007A5874" w:rsidRDefault="007A5874" w:rsidP="007A5874">
      <w:pPr>
        <w:pStyle w:val="Podtytu"/>
        <w:numPr>
          <w:ilvl w:val="0"/>
          <w:numId w:val="0"/>
        </w:numPr>
        <w:rPr>
          <w:szCs w:val="20"/>
        </w:rPr>
      </w:pPr>
      <w:r w:rsidRPr="007A5874">
        <w:rPr>
          <w:szCs w:val="20"/>
        </w:rPr>
        <w:t>Cena wykonania/ustawienia 1 m krawężnika betonowego obejmuje:</w:t>
      </w:r>
    </w:p>
    <w:p w14:paraId="32D8C946" w14:textId="77777777" w:rsidR="00FC0CFF" w:rsidRPr="00FC0CFF" w:rsidRDefault="00FC0CFF" w:rsidP="007A5874">
      <w:pPr>
        <w:pStyle w:val="Podtytu"/>
        <w:numPr>
          <w:ilvl w:val="0"/>
          <w:numId w:val="0"/>
        </w:numPr>
      </w:pPr>
      <w:r w:rsidRPr="00FC0CFF">
        <w:t>prace pomiarowe i roboty przygotowawcze,</w:t>
      </w:r>
    </w:p>
    <w:p w14:paraId="41AE4065" w14:textId="77777777" w:rsidR="007A5874" w:rsidRPr="000A51F5" w:rsidRDefault="007A5874" w:rsidP="007A5874">
      <w:pPr>
        <w:pStyle w:val="Podtytu"/>
        <w:spacing w:before="0" w:after="0"/>
      </w:pPr>
      <w:r w:rsidRPr="000A51F5">
        <w:t>prace pomiarowe i roboty przygotowawcze,</w:t>
      </w:r>
    </w:p>
    <w:p w14:paraId="54E944D9" w14:textId="77777777" w:rsidR="007A5874" w:rsidRPr="000A51F5" w:rsidRDefault="007A5874" w:rsidP="007A5874">
      <w:pPr>
        <w:pStyle w:val="Podtytu"/>
        <w:spacing w:before="0" w:after="0"/>
      </w:pPr>
      <w:r w:rsidRPr="000A51F5">
        <w:t>dostarczenie materiałów na miejsce wbudowania,</w:t>
      </w:r>
    </w:p>
    <w:p w14:paraId="140310BA" w14:textId="77777777" w:rsidR="007A5874" w:rsidRPr="000A51F5" w:rsidRDefault="007A5874" w:rsidP="007A5874">
      <w:pPr>
        <w:pStyle w:val="Podtytu"/>
        <w:spacing w:before="0" w:after="0"/>
      </w:pPr>
      <w:r w:rsidRPr="000A51F5">
        <w:t>wykonanie koryta pod ławę,</w:t>
      </w:r>
    </w:p>
    <w:p w14:paraId="54A56585" w14:textId="77777777" w:rsidR="007A5874" w:rsidRPr="000A51F5" w:rsidRDefault="007A5874" w:rsidP="007A5874">
      <w:pPr>
        <w:pStyle w:val="Podtytu"/>
        <w:spacing w:before="0" w:after="0"/>
      </w:pPr>
      <w:r w:rsidRPr="000A51F5">
        <w:t>ew. wykonanie szalunku,</w:t>
      </w:r>
    </w:p>
    <w:p w14:paraId="683470C3" w14:textId="77777777" w:rsidR="007A5874" w:rsidRPr="000A51F5" w:rsidRDefault="007A5874" w:rsidP="007A5874">
      <w:pPr>
        <w:pStyle w:val="Podtytu"/>
        <w:spacing w:before="0" w:after="0"/>
      </w:pPr>
      <w:r w:rsidRPr="000A51F5">
        <w:t>wykonanie ławy,</w:t>
      </w:r>
    </w:p>
    <w:p w14:paraId="3ED6D3B0" w14:textId="77777777" w:rsidR="007A5874" w:rsidRPr="000A51F5" w:rsidRDefault="007A5874" w:rsidP="007A5874">
      <w:pPr>
        <w:pStyle w:val="Podtytu"/>
        <w:spacing w:before="0" w:after="0"/>
      </w:pPr>
      <w:r>
        <w:t>wykonanie podsypki cementowo-piaskowej,</w:t>
      </w:r>
    </w:p>
    <w:p w14:paraId="5283E186" w14:textId="77777777" w:rsidR="007A5874" w:rsidRPr="000A51F5" w:rsidRDefault="007A5874" w:rsidP="007A5874">
      <w:pPr>
        <w:pStyle w:val="Podtytu"/>
        <w:spacing w:before="0" w:after="0"/>
      </w:pPr>
      <w:r w:rsidRPr="000A51F5">
        <w:t>ustawienie krawężników na podsypce cementowo-piaskowej,</w:t>
      </w:r>
    </w:p>
    <w:p w14:paraId="286FC2AC" w14:textId="77777777" w:rsidR="007A5874" w:rsidRPr="000A51F5" w:rsidRDefault="007A5874" w:rsidP="007A5874">
      <w:pPr>
        <w:pStyle w:val="Podtytu"/>
        <w:spacing w:before="0" w:after="0"/>
      </w:pPr>
      <w:r w:rsidRPr="000A51F5">
        <w:t>wypełnienie spoin krawężników zaprawą,</w:t>
      </w:r>
    </w:p>
    <w:p w14:paraId="628C1706" w14:textId="77777777" w:rsidR="007A5874" w:rsidRPr="000A51F5" w:rsidRDefault="007A5874" w:rsidP="007A5874">
      <w:pPr>
        <w:pStyle w:val="Podtytu"/>
        <w:spacing w:before="0" w:after="0"/>
      </w:pPr>
      <w:r w:rsidRPr="000A51F5">
        <w:t>ew. zalanie spoin masą zalewową,</w:t>
      </w:r>
    </w:p>
    <w:p w14:paraId="335C3984" w14:textId="77777777" w:rsidR="007A5874" w:rsidRPr="00172078" w:rsidRDefault="007A5874" w:rsidP="007A5874">
      <w:pPr>
        <w:pStyle w:val="Podtytu"/>
        <w:spacing w:before="0" w:after="0"/>
      </w:pPr>
      <w:r w:rsidRPr="00172078">
        <w:t xml:space="preserve">zasypanie zewnętrznej ściany krawężnika zgodnie z pkt 5.4.1. i ubicie w przypadku ławy </w:t>
      </w:r>
      <w:r>
        <w:t>betonowej zwykłej</w:t>
      </w:r>
      <w:r w:rsidRPr="00172078">
        <w:t>,</w:t>
      </w:r>
    </w:p>
    <w:p w14:paraId="74174BDA" w14:textId="77777777" w:rsidR="007A5874" w:rsidRPr="00222283" w:rsidRDefault="007A5874" w:rsidP="007A5874">
      <w:pPr>
        <w:pStyle w:val="Podtytu"/>
        <w:spacing w:before="0" w:after="0"/>
      </w:pPr>
      <w:r w:rsidRPr="00222283">
        <w:t>przeprowadzenie badań i pomiarów wymaganych w specyfikacji technicznej.</w:t>
      </w:r>
    </w:p>
    <w:p w14:paraId="3CC5CE4D" w14:textId="77777777" w:rsidR="00646E9B" w:rsidRDefault="00646E9B" w:rsidP="0012400A">
      <w:pPr>
        <w:pStyle w:val="Nagwek1"/>
      </w:pPr>
      <w:bookmarkStart w:id="147" w:name="_Toc64387228"/>
      <w:r w:rsidRPr="0012400A">
        <w:t>PRZEPISY ZWIĄZANE</w:t>
      </w:r>
      <w:bookmarkEnd w:id="147"/>
    </w:p>
    <w:p w14:paraId="0B882D3A" w14:textId="77777777" w:rsidR="007A5874" w:rsidRDefault="007A5874" w:rsidP="007A5874">
      <w:r>
        <w:t>1. PN-EN 197-1 Cement -- Część 1: Skład, wymagania i kryteria zgodności dotyczące cementów powszechnego użytku.</w:t>
      </w:r>
    </w:p>
    <w:p w14:paraId="023BC7F7" w14:textId="77777777" w:rsidR="007A5874" w:rsidRDefault="007A5874" w:rsidP="007A5874">
      <w:r>
        <w:t>2. PN-EN 206</w:t>
      </w:r>
      <w:r w:rsidR="00AD7BB2">
        <w:t>+A1</w:t>
      </w:r>
      <w:r>
        <w:t xml:space="preserve"> Beton -- Wymagania, właściwości, produkcja i zgodność.</w:t>
      </w:r>
    </w:p>
    <w:p w14:paraId="4A73038E" w14:textId="77777777" w:rsidR="007A5874" w:rsidRDefault="007A5874" w:rsidP="007A5874">
      <w:r>
        <w:t>3. PN-EN 934-2 Domieszki do betonu, zaprawy i zaczynu -- Część 2: Domieszki do betonu.</w:t>
      </w:r>
    </w:p>
    <w:p w14:paraId="395C3A9A" w14:textId="77777777" w:rsidR="007A5874" w:rsidRDefault="007A5874" w:rsidP="007A5874">
      <w:r>
        <w:t>4. PN-EN 1008 Woda zarobowa do betonu -- Specyfikac</w:t>
      </w:r>
      <w:r w:rsidR="002E5F43">
        <w:t>ja pobierania próbek, badanie i </w:t>
      </w:r>
      <w:r>
        <w:t>ocena przydatności wody zarobowej do betonu, w tym wody odzyskanej z procesów produkcji betonu.</w:t>
      </w:r>
    </w:p>
    <w:p w14:paraId="2240F286" w14:textId="77777777" w:rsidR="007A5874" w:rsidRDefault="007A5874" w:rsidP="007A5874">
      <w:r>
        <w:t>5. PN-EN 1340 Krawężniki betonowe -- Wymagania i metody badań.</w:t>
      </w:r>
    </w:p>
    <w:p w14:paraId="30A4CA95" w14:textId="77777777" w:rsidR="007A5874" w:rsidRDefault="007A5874" w:rsidP="007A5874">
      <w:r>
        <w:t>6. PN-EN 12620 Kruszywa do betonu.</w:t>
      </w:r>
    </w:p>
    <w:p w14:paraId="3CFC900B" w14:textId="77777777" w:rsidR="007A5874" w:rsidRDefault="007A5874" w:rsidP="007A5874">
      <w:r>
        <w:t>7. PN-EN 13242 Kruszywa do niezwiązanych i związanych hydraulicznie materiałów stosowanych w obiektach budowlanych i budownictwie drogowym.</w:t>
      </w:r>
    </w:p>
    <w:p w14:paraId="402ECEA3" w14:textId="77777777" w:rsidR="007A5874" w:rsidRDefault="007A5874" w:rsidP="007A5874">
      <w:r>
        <w:t>8. PN-EN 14188-1 Wypełniacze złączy i zalewy -- Część 1: Specyfikacja zalew na gorąco.</w:t>
      </w:r>
    </w:p>
    <w:p w14:paraId="5EBA187B" w14:textId="77777777" w:rsidR="007A5874" w:rsidRDefault="007A5874" w:rsidP="007A5874">
      <w:r>
        <w:t>9. PN-EN 14188-2 Wypełniacze szczelin i zalewy -- Część 2: Specyfikacja zalew na zimno.</w:t>
      </w:r>
    </w:p>
    <w:p w14:paraId="244A1BA6" w14:textId="77777777" w:rsidR="00AD7BB2" w:rsidRDefault="00AD7BB2" w:rsidP="007A5874">
      <w:r>
        <w:t xml:space="preserve">10. </w:t>
      </w:r>
      <w:r w:rsidRPr="00AD7BB2">
        <w:t>PN-B-04481</w:t>
      </w:r>
      <w:r>
        <w:t xml:space="preserve"> </w:t>
      </w:r>
      <w:r w:rsidRPr="00AD7BB2">
        <w:t>Grunty budowlane -- Badania próbek gruntu</w:t>
      </w:r>
      <w:r>
        <w:t>.</w:t>
      </w:r>
    </w:p>
    <w:p w14:paraId="4A137789" w14:textId="77777777" w:rsidR="007A5874" w:rsidRDefault="007A5874">
      <w:pPr>
        <w:spacing w:before="0" w:after="200"/>
        <w:jc w:val="left"/>
      </w:pPr>
      <w:r>
        <w:br w:type="page"/>
      </w:r>
    </w:p>
    <w:p w14:paraId="67DDA081" w14:textId="77777777" w:rsidR="00C7249A" w:rsidRDefault="00C7249A" w:rsidP="00C7249A">
      <w:pPr>
        <w:pStyle w:val="Nagwek1"/>
        <w:numPr>
          <w:ilvl w:val="0"/>
          <w:numId w:val="0"/>
        </w:numPr>
        <w:ind w:left="567"/>
        <w:jc w:val="center"/>
        <w:rPr>
          <w:snapToGrid w:val="0"/>
        </w:rPr>
      </w:pPr>
      <w:bookmarkStart w:id="148" w:name="_Toc64387229"/>
      <w:r>
        <w:rPr>
          <w:snapToGrid w:val="0"/>
        </w:rPr>
        <w:t>ZAŁĄCZNIK 1</w:t>
      </w:r>
      <w:bookmarkEnd w:id="148"/>
    </w:p>
    <w:p w14:paraId="3C63579F" w14:textId="77777777" w:rsidR="007A5874" w:rsidRPr="00FB104D" w:rsidRDefault="007A5874" w:rsidP="00FB104D">
      <w:pPr>
        <w:pStyle w:val="Nagwek1"/>
        <w:numPr>
          <w:ilvl w:val="0"/>
          <w:numId w:val="0"/>
        </w:numPr>
        <w:ind w:left="567"/>
        <w:jc w:val="center"/>
        <w:rPr>
          <w:snapToGrid w:val="0"/>
        </w:rPr>
      </w:pPr>
      <w:bookmarkStart w:id="149" w:name="_Toc64387230"/>
      <w:r w:rsidRPr="007A5874">
        <w:rPr>
          <w:szCs w:val="26"/>
        </w:rPr>
        <w:t>Przykładowe kształty i wymiary krawężników betonowych</w:t>
      </w:r>
      <w:bookmarkEnd w:id="149"/>
    </w:p>
    <w:p w14:paraId="4A2531AC" w14:textId="77777777" w:rsidR="007A5874" w:rsidRPr="00CD32E6" w:rsidRDefault="007A5874" w:rsidP="007A5874">
      <w:pPr>
        <w:numPr>
          <w:ilvl w:val="12"/>
          <w:numId w:val="0"/>
        </w:numPr>
        <w:rPr>
          <w:szCs w:val="20"/>
        </w:rPr>
      </w:pPr>
      <w:r w:rsidRPr="00CD32E6">
        <w:rPr>
          <w:b/>
          <w:szCs w:val="20"/>
        </w:rPr>
        <w:t xml:space="preserve">1. </w:t>
      </w:r>
      <w:r w:rsidRPr="00CD32E6">
        <w:rPr>
          <w:szCs w:val="20"/>
        </w:rPr>
        <w:t>Rodzaje</w:t>
      </w:r>
    </w:p>
    <w:p w14:paraId="0FEF7532" w14:textId="77777777" w:rsidR="007A5874" w:rsidRPr="00CD32E6" w:rsidRDefault="007A5874" w:rsidP="007A5874">
      <w:pPr>
        <w:numPr>
          <w:ilvl w:val="12"/>
          <w:numId w:val="0"/>
        </w:numPr>
        <w:ind w:firstLine="709"/>
        <w:rPr>
          <w:szCs w:val="20"/>
        </w:rPr>
      </w:pPr>
      <w:r w:rsidRPr="00CD32E6">
        <w:rPr>
          <w:szCs w:val="20"/>
        </w:rPr>
        <w:t>W zależności od kształtu przekroju poprzecznego rozróżnia się następujące rodzaje krawężników betonowych:</w:t>
      </w:r>
    </w:p>
    <w:p w14:paraId="706FAD3E" w14:textId="77777777" w:rsidR="007A5874" w:rsidRPr="00CD32E6" w:rsidRDefault="007A5874" w:rsidP="007A5874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szCs w:val="20"/>
        </w:rPr>
      </w:pPr>
      <w:r w:rsidRPr="00CD32E6">
        <w:rPr>
          <w:szCs w:val="20"/>
        </w:rPr>
        <w:t>prostokątne ścięte</w:t>
      </w:r>
      <w:r w:rsidRPr="00CD32E6">
        <w:rPr>
          <w:szCs w:val="20"/>
        </w:rPr>
        <w:tab/>
        <w:t>- rodzaj „a”,</w:t>
      </w:r>
    </w:p>
    <w:p w14:paraId="07561891" w14:textId="77777777" w:rsidR="007A5874" w:rsidRPr="00CD32E6" w:rsidRDefault="007A5874" w:rsidP="007A5874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szCs w:val="20"/>
        </w:rPr>
      </w:pPr>
      <w:r w:rsidRPr="00CD32E6">
        <w:rPr>
          <w:szCs w:val="20"/>
        </w:rPr>
        <w:t>prostokątne</w:t>
      </w:r>
      <w:r w:rsidRPr="00CD32E6">
        <w:rPr>
          <w:szCs w:val="20"/>
        </w:rPr>
        <w:tab/>
      </w:r>
      <w:r w:rsidRPr="00CD32E6">
        <w:rPr>
          <w:szCs w:val="20"/>
        </w:rPr>
        <w:tab/>
        <w:t>- rodzaj „b”,</w:t>
      </w:r>
    </w:p>
    <w:p w14:paraId="0CF91BAA" w14:textId="77777777" w:rsidR="007A5874" w:rsidRPr="00CD32E6" w:rsidRDefault="007A5874" w:rsidP="007A5874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szCs w:val="20"/>
        </w:rPr>
      </w:pPr>
      <w:r w:rsidRPr="00CD32E6">
        <w:rPr>
          <w:szCs w:val="20"/>
        </w:rPr>
        <w:t>wyspowe</w:t>
      </w:r>
      <w:r w:rsidRPr="00CD32E6">
        <w:rPr>
          <w:szCs w:val="20"/>
        </w:rPr>
        <w:tab/>
      </w:r>
      <w:r>
        <w:rPr>
          <w:szCs w:val="20"/>
        </w:rPr>
        <w:tab/>
      </w:r>
      <w:r w:rsidRPr="00CD32E6">
        <w:rPr>
          <w:szCs w:val="20"/>
        </w:rPr>
        <w:tab/>
        <w:t>- rodzaj „c”.</w:t>
      </w:r>
    </w:p>
    <w:p w14:paraId="4BA709F2" w14:textId="77777777" w:rsidR="007A5874" w:rsidRPr="00CD32E6" w:rsidRDefault="00BB091C" w:rsidP="007A5874">
      <w:pPr>
        <w:numPr>
          <w:ilvl w:val="12"/>
          <w:numId w:val="0"/>
        </w:numPr>
        <w:rPr>
          <w:szCs w:val="20"/>
        </w:rPr>
      </w:pPr>
      <w:r>
        <w:rPr>
          <w:b/>
          <w:szCs w:val="20"/>
        </w:rPr>
        <w:t>2</w:t>
      </w:r>
      <w:r w:rsidR="007A5874" w:rsidRPr="00CD32E6">
        <w:rPr>
          <w:b/>
          <w:szCs w:val="20"/>
        </w:rPr>
        <w:t xml:space="preserve">. </w:t>
      </w:r>
      <w:r w:rsidR="007A5874" w:rsidRPr="00CD32E6">
        <w:rPr>
          <w:szCs w:val="20"/>
        </w:rPr>
        <w:t>Przykładowe kształt i wymiary</w:t>
      </w:r>
    </w:p>
    <w:p w14:paraId="623563CD" w14:textId="77777777" w:rsidR="007A5874" w:rsidRPr="00CD32E6" w:rsidRDefault="007A5874" w:rsidP="007A5874">
      <w:pPr>
        <w:numPr>
          <w:ilvl w:val="12"/>
          <w:numId w:val="0"/>
        </w:numPr>
        <w:ind w:firstLine="709"/>
        <w:rPr>
          <w:spacing w:val="-2"/>
          <w:szCs w:val="20"/>
        </w:rPr>
      </w:pPr>
      <w:r w:rsidRPr="00CD32E6">
        <w:rPr>
          <w:spacing w:val="-2"/>
          <w:szCs w:val="20"/>
        </w:rPr>
        <w:t>Przykładowe wymiary krawężników betonowych podano w Tabeli 3. Dla wszystkich rodzajów krawężników betonowych rozróżnia się również krawężniki łukowe wklęsłe oraz wypukłe o promieniach od 0,5 m do 12 m oraz o długości po łuku od 0,7 m do 0,8 m. Przykłady krawężników łukowych przedstawiono na Rysunku 2 poniżej:</w:t>
      </w:r>
    </w:p>
    <w:p w14:paraId="354295FA" w14:textId="77777777" w:rsidR="007A5874" w:rsidRPr="00CD32E6" w:rsidRDefault="007A5874" w:rsidP="007A5874">
      <w:pPr>
        <w:numPr>
          <w:ilvl w:val="12"/>
          <w:numId w:val="0"/>
        </w:numPr>
        <w:jc w:val="center"/>
        <w:rPr>
          <w:szCs w:val="20"/>
        </w:rPr>
      </w:pPr>
      <w:r w:rsidRPr="00CD32E6">
        <w:rPr>
          <w:szCs w:val="20"/>
        </w:rPr>
        <w:t>a) krawężnik łukowy „wklęsły”</w:t>
      </w:r>
      <w:r w:rsidRPr="00CD32E6">
        <w:rPr>
          <w:szCs w:val="20"/>
        </w:rPr>
        <w:tab/>
      </w:r>
      <w:r w:rsidRPr="00CD32E6">
        <w:rPr>
          <w:szCs w:val="20"/>
        </w:rPr>
        <w:tab/>
        <w:t>b) krawężnik łukowy „wypukły”</w:t>
      </w:r>
    </w:p>
    <w:p w14:paraId="56805DE1" w14:textId="77777777" w:rsidR="007A5874" w:rsidRPr="00CD32E6" w:rsidRDefault="007A5874" w:rsidP="007A5874">
      <w:pPr>
        <w:numPr>
          <w:ilvl w:val="12"/>
          <w:numId w:val="0"/>
        </w:numPr>
        <w:jc w:val="center"/>
        <w:rPr>
          <w:szCs w:val="20"/>
        </w:rPr>
      </w:pPr>
      <w:r w:rsidRPr="00CD32E6">
        <w:rPr>
          <w:noProof/>
          <w:szCs w:val="20"/>
          <w:lang w:eastAsia="pl-PL"/>
        </w:rPr>
        <w:drawing>
          <wp:inline distT="0" distB="0" distL="0" distR="0" wp14:anchorId="107DE2D0" wp14:editId="1658C4C1">
            <wp:extent cx="4629150" cy="1800225"/>
            <wp:effectExtent l="0" t="0" r="0" b="9525"/>
            <wp:docPr id="17" name="Obraz 17" descr="bz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z2_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E5436" w14:textId="77777777" w:rsidR="007A5874" w:rsidRPr="00CD32E6" w:rsidRDefault="007A5874" w:rsidP="007A5874">
      <w:pPr>
        <w:numPr>
          <w:ilvl w:val="12"/>
          <w:numId w:val="0"/>
        </w:numPr>
        <w:jc w:val="center"/>
        <w:rPr>
          <w:szCs w:val="20"/>
        </w:rPr>
      </w:pPr>
      <w:r w:rsidRPr="00CD32E6">
        <w:rPr>
          <w:szCs w:val="20"/>
        </w:rPr>
        <w:t>Oznaczenia: 1 - krawężnik, 2 - jezdnia, 3 - długość, 4 - promień, 5 - kanał odpływowy.</w:t>
      </w:r>
    </w:p>
    <w:p w14:paraId="76115C6D" w14:textId="77777777" w:rsidR="007A5874" w:rsidRDefault="007A5874" w:rsidP="007A5874">
      <w:pPr>
        <w:numPr>
          <w:ilvl w:val="12"/>
          <w:numId w:val="0"/>
        </w:numPr>
        <w:jc w:val="center"/>
        <w:rPr>
          <w:szCs w:val="20"/>
        </w:rPr>
      </w:pPr>
      <w:r w:rsidRPr="00CD32E6">
        <w:rPr>
          <w:szCs w:val="20"/>
        </w:rPr>
        <w:t>Rys. 2. Przykłady krawężników łukowych</w:t>
      </w:r>
    </w:p>
    <w:p w14:paraId="1313C660" w14:textId="77777777" w:rsidR="00FB104D" w:rsidRPr="00CD32E6" w:rsidRDefault="00FB104D" w:rsidP="00FB104D">
      <w:pPr>
        <w:numPr>
          <w:ilvl w:val="12"/>
          <w:numId w:val="0"/>
        </w:numPr>
        <w:rPr>
          <w:szCs w:val="20"/>
        </w:rPr>
      </w:pPr>
    </w:p>
    <w:p w14:paraId="78ADFF41" w14:textId="77777777" w:rsidR="007A5874" w:rsidRPr="00CD32E6" w:rsidRDefault="007A5874" w:rsidP="007A5874">
      <w:pPr>
        <w:numPr>
          <w:ilvl w:val="12"/>
          <w:numId w:val="0"/>
        </w:numPr>
        <w:ind w:firstLine="709"/>
        <w:rPr>
          <w:spacing w:val="-2"/>
          <w:szCs w:val="20"/>
        </w:rPr>
      </w:pPr>
      <w:r w:rsidRPr="00CD32E6">
        <w:rPr>
          <w:spacing w:val="-2"/>
          <w:szCs w:val="20"/>
        </w:rPr>
        <w:t>Kształt krawężników betonowych przedstawiono na Rysunku 3. W szczególnych wypadkach dopuszcza się inne kształty i wymiary krawężników betonowych, zgodnie z ustaleniami Dokumentacji projektowej.</w:t>
      </w:r>
    </w:p>
    <w:p w14:paraId="46264B29" w14:textId="77777777" w:rsidR="007A5874" w:rsidRPr="00CD32E6" w:rsidRDefault="007A5874" w:rsidP="007A5874">
      <w:pPr>
        <w:numPr>
          <w:ilvl w:val="12"/>
          <w:numId w:val="0"/>
        </w:numPr>
        <w:jc w:val="center"/>
        <w:rPr>
          <w:szCs w:val="20"/>
        </w:rPr>
      </w:pPr>
      <w:r w:rsidRPr="00CD32E6">
        <w:rPr>
          <w:spacing w:val="-2"/>
          <w:szCs w:val="20"/>
        </w:rPr>
        <w:br w:type="page"/>
      </w:r>
      <w:r w:rsidRPr="00CD32E6">
        <w:rPr>
          <w:szCs w:val="20"/>
        </w:rPr>
        <w:t>a) krawężnik prostokątny ścięty rodzaju „a”</w:t>
      </w:r>
    </w:p>
    <w:p w14:paraId="461E491F" w14:textId="77777777" w:rsidR="007A5874" w:rsidRPr="00CD32E6" w:rsidRDefault="007A5874" w:rsidP="007A5874">
      <w:pPr>
        <w:numPr>
          <w:ilvl w:val="12"/>
          <w:numId w:val="0"/>
        </w:numPr>
        <w:jc w:val="center"/>
        <w:rPr>
          <w:szCs w:val="20"/>
        </w:rPr>
      </w:pPr>
      <w:r w:rsidRPr="00CD32E6">
        <w:rPr>
          <w:noProof/>
          <w:szCs w:val="20"/>
          <w:lang w:eastAsia="pl-PL"/>
        </w:rPr>
        <w:drawing>
          <wp:inline distT="0" distB="0" distL="0" distR="0" wp14:anchorId="4872FF42" wp14:editId="44DB39A7">
            <wp:extent cx="3009900" cy="1438275"/>
            <wp:effectExtent l="0" t="0" r="0" b="952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81350" w14:textId="77777777" w:rsidR="007A5874" w:rsidRPr="00CD32E6" w:rsidRDefault="007A5874" w:rsidP="007A5874">
      <w:pPr>
        <w:numPr>
          <w:ilvl w:val="12"/>
          <w:numId w:val="0"/>
        </w:numPr>
        <w:jc w:val="center"/>
        <w:rPr>
          <w:szCs w:val="20"/>
        </w:rPr>
      </w:pPr>
      <w:r w:rsidRPr="00CD32E6">
        <w:rPr>
          <w:szCs w:val="20"/>
        </w:rPr>
        <w:t>b) krawężnik prostokątny rodzaju „b”</w:t>
      </w:r>
    </w:p>
    <w:p w14:paraId="6C39B0DD" w14:textId="77777777" w:rsidR="007A5874" w:rsidRPr="00CD32E6" w:rsidRDefault="007A5874" w:rsidP="007A5874">
      <w:pPr>
        <w:numPr>
          <w:ilvl w:val="12"/>
          <w:numId w:val="0"/>
        </w:numPr>
        <w:jc w:val="center"/>
        <w:rPr>
          <w:szCs w:val="20"/>
        </w:rPr>
      </w:pPr>
      <w:r w:rsidRPr="00CD32E6">
        <w:rPr>
          <w:noProof/>
          <w:szCs w:val="20"/>
          <w:lang w:eastAsia="pl-PL"/>
        </w:rPr>
        <w:drawing>
          <wp:inline distT="0" distB="0" distL="0" distR="0" wp14:anchorId="7EB75B91" wp14:editId="6C8BC5A2">
            <wp:extent cx="3009900" cy="1438275"/>
            <wp:effectExtent l="0" t="0" r="0" b="952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2EF17" w14:textId="77777777" w:rsidR="007A5874" w:rsidRPr="00CD32E6" w:rsidRDefault="007A5874" w:rsidP="007A5874">
      <w:pPr>
        <w:numPr>
          <w:ilvl w:val="12"/>
          <w:numId w:val="0"/>
        </w:numPr>
        <w:jc w:val="center"/>
        <w:rPr>
          <w:szCs w:val="20"/>
        </w:rPr>
      </w:pPr>
      <w:r w:rsidRPr="00CD32E6">
        <w:rPr>
          <w:szCs w:val="20"/>
        </w:rPr>
        <w:t>c) krawężnik wyspowy rodzaju „c”</w:t>
      </w:r>
    </w:p>
    <w:p w14:paraId="2EDB3945" w14:textId="77777777" w:rsidR="007A5874" w:rsidRPr="00CD32E6" w:rsidRDefault="007A5874" w:rsidP="007A5874">
      <w:pPr>
        <w:numPr>
          <w:ilvl w:val="12"/>
          <w:numId w:val="0"/>
        </w:numPr>
        <w:jc w:val="center"/>
        <w:rPr>
          <w:szCs w:val="20"/>
        </w:rPr>
      </w:pPr>
      <w:r w:rsidRPr="00CD32E6">
        <w:rPr>
          <w:noProof/>
          <w:szCs w:val="20"/>
          <w:lang w:eastAsia="pl-PL"/>
        </w:rPr>
        <w:drawing>
          <wp:inline distT="0" distB="0" distL="0" distR="0" wp14:anchorId="5B40CCA6" wp14:editId="638ABEC0">
            <wp:extent cx="3028950" cy="1438275"/>
            <wp:effectExtent l="0" t="0" r="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0E5E8" w14:textId="77777777" w:rsidR="007A5874" w:rsidRPr="00CD32E6" w:rsidRDefault="007A5874" w:rsidP="007A5874">
      <w:pPr>
        <w:numPr>
          <w:ilvl w:val="12"/>
          <w:numId w:val="0"/>
        </w:numPr>
        <w:jc w:val="center"/>
        <w:rPr>
          <w:szCs w:val="20"/>
        </w:rPr>
      </w:pPr>
      <w:r w:rsidRPr="00CD32E6">
        <w:rPr>
          <w:szCs w:val="20"/>
        </w:rPr>
        <w:t>Rys. 3. Wymiarowanie krawężników</w:t>
      </w:r>
    </w:p>
    <w:p w14:paraId="0DF0C6F5" w14:textId="77777777" w:rsidR="007A5874" w:rsidRPr="00CD32E6" w:rsidRDefault="007A5874" w:rsidP="007A5874">
      <w:pPr>
        <w:numPr>
          <w:ilvl w:val="12"/>
          <w:numId w:val="0"/>
        </w:numPr>
        <w:rPr>
          <w:szCs w:val="20"/>
        </w:rPr>
      </w:pPr>
    </w:p>
    <w:p w14:paraId="690D5807" w14:textId="77777777" w:rsidR="007A5874" w:rsidRPr="00BA5219" w:rsidRDefault="007A5874" w:rsidP="007A5874">
      <w:pPr>
        <w:numPr>
          <w:ilvl w:val="12"/>
          <w:numId w:val="0"/>
        </w:numPr>
        <w:jc w:val="center"/>
        <w:rPr>
          <w:szCs w:val="20"/>
        </w:rPr>
      </w:pPr>
      <w:r w:rsidRPr="00BA5219">
        <w:rPr>
          <w:szCs w:val="20"/>
        </w:rPr>
        <w:t>Tabela 3. Wymiary krawężników betonowych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4"/>
        <w:gridCol w:w="704"/>
        <w:gridCol w:w="669"/>
        <w:gridCol w:w="668"/>
        <w:gridCol w:w="1088"/>
        <w:gridCol w:w="1088"/>
        <w:gridCol w:w="1088"/>
        <w:gridCol w:w="7"/>
      </w:tblGrid>
      <w:tr w:rsidR="007A5874" w:rsidRPr="00CD32E6" w14:paraId="6FEDFBE7" w14:textId="77777777" w:rsidTr="00FB104D">
        <w:trPr>
          <w:jc w:val="center"/>
        </w:trPr>
        <w:tc>
          <w:tcPr>
            <w:tcW w:w="128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FF6F922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pacing w:val="-2"/>
                <w:szCs w:val="20"/>
              </w:rPr>
            </w:pPr>
            <w:r w:rsidRPr="00CD32E6">
              <w:rPr>
                <w:spacing w:val="-2"/>
                <w:szCs w:val="20"/>
              </w:rPr>
              <w:t>Rodzaj</w:t>
            </w:r>
          </w:p>
          <w:p w14:paraId="00C0591C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pacing w:val="-2"/>
                <w:szCs w:val="20"/>
              </w:rPr>
              <w:t>krawężnika</w:t>
            </w:r>
          </w:p>
        </w:tc>
        <w:tc>
          <w:tcPr>
            <w:tcW w:w="53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72CC9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Wymiary krawężników, cm</w:t>
            </w:r>
          </w:p>
        </w:tc>
      </w:tr>
      <w:tr w:rsidR="007A5874" w:rsidRPr="00CD32E6" w14:paraId="3D763704" w14:textId="77777777" w:rsidTr="00FB104D">
        <w:trPr>
          <w:gridAfter w:val="1"/>
          <w:wAfter w:w="7" w:type="dxa"/>
          <w:jc w:val="center"/>
        </w:trPr>
        <w:tc>
          <w:tcPr>
            <w:tcW w:w="1284" w:type="dxa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14:paraId="17E5AD0E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12CA75C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l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91D53E2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b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4527C850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h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23C7C48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c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5789A1F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d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EBD4111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r</w:t>
            </w:r>
          </w:p>
        </w:tc>
      </w:tr>
      <w:tr w:rsidR="007A5874" w:rsidRPr="00CD32E6" w14:paraId="158BB0F0" w14:textId="77777777" w:rsidTr="00FB104D">
        <w:trPr>
          <w:gridAfter w:val="1"/>
          <w:wAfter w:w="7" w:type="dxa"/>
          <w:jc w:val="center"/>
        </w:trPr>
        <w:tc>
          <w:tcPr>
            <w:tcW w:w="1284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B296872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a</w:t>
            </w:r>
          </w:p>
        </w:tc>
        <w:tc>
          <w:tcPr>
            <w:tcW w:w="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8CF00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100</w:t>
            </w: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A414A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20</w:t>
            </w:r>
          </w:p>
          <w:p w14:paraId="06B78B54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15</w:t>
            </w:r>
          </w:p>
        </w:tc>
        <w:tc>
          <w:tcPr>
            <w:tcW w:w="6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8C804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30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E2BA1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min. 3</w:t>
            </w:r>
          </w:p>
          <w:p w14:paraId="706C81B9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max. 7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985EE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de-DE"/>
              </w:rPr>
            </w:pPr>
            <w:r w:rsidRPr="00CD32E6">
              <w:rPr>
                <w:szCs w:val="20"/>
                <w:lang w:val="de-DE"/>
              </w:rPr>
              <w:t>min. 12</w:t>
            </w:r>
          </w:p>
          <w:p w14:paraId="2153A858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de-DE"/>
              </w:rPr>
            </w:pPr>
            <w:r w:rsidRPr="00CD32E6">
              <w:rPr>
                <w:szCs w:val="20"/>
                <w:lang w:val="de-DE"/>
              </w:rPr>
              <w:t>max. 15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E0A3E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de-DE"/>
              </w:rPr>
            </w:pPr>
            <w:r w:rsidRPr="00CD32E6">
              <w:rPr>
                <w:szCs w:val="20"/>
                <w:lang w:val="de-DE"/>
              </w:rPr>
              <w:t>1,0</w:t>
            </w:r>
          </w:p>
        </w:tc>
      </w:tr>
      <w:tr w:rsidR="007A5874" w:rsidRPr="00CD32E6" w14:paraId="7F6507E7" w14:textId="77777777" w:rsidTr="00FB104D">
        <w:trPr>
          <w:gridAfter w:val="1"/>
          <w:wAfter w:w="7" w:type="dxa"/>
          <w:jc w:val="center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0F9472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b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EA82B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100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296D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15</w:t>
            </w:r>
          </w:p>
          <w:p w14:paraId="3EB01017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12</w:t>
            </w:r>
          </w:p>
          <w:p w14:paraId="036625DD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B28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20</w:t>
            </w:r>
          </w:p>
          <w:p w14:paraId="789AF606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25</w:t>
            </w:r>
          </w:p>
          <w:p w14:paraId="6BDD42BB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25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603BC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-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A0A41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-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839FA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</w:rPr>
            </w:pPr>
            <w:r w:rsidRPr="00CD32E6">
              <w:rPr>
                <w:szCs w:val="20"/>
              </w:rPr>
              <w:t>1,0</w:t>
            </w:r>
          </w:p>
        </w:tc>
      </w:tr>
      <w:tr w:rsidR="007A5874" w:rsidRPr="00CD32E6" w14:paraId="4484D138" w14:textId="77777777" w:rsidTr="00FB104D">
        <w:trPr>
          <w:gridAfter w:val="1"/>
          <w:wAfter w:w="7" w:type="dxa"/>
          <w:jc w:val="center"/>
        </w:trPr>
        <w:tc>
          <w:tcPr>
            <w:tcW w:w="1284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1ED322F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c</w:t>
            </w:r>
          </w:p>
        </w:tc>
        <w:tc>
          <w:tcPr>
            <w:tcW w:w="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B2C49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100</w:t>
            </w: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EC5FC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23</w:t>
            </w:r>
          </w:p>
          <w:p w14:paraId="6F8E29BD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15</w:t>
            </w:r>
          </w:p>
        </w:tc>
        <w:tc>
          <w:tcPr>
            <w:tcW w:w="6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425A8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23</w:t>
            </w:r>
          </w:p>
          <w:p w14:paraId="3A856A62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20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F0EF7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18</w:t>
            </w:r>
          </w:p>
          <w:p w14:paraId="12FDD9A6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en-US"/>
              </w:rPr>
            </w:pPr>
            <w:r w:rsidRPr="00CD32E6">
              <w:rPr>
                <w:szCs w:val="20"/>
                <w:lang w:val="en-US"/>
              </w:rPr>
              <w:t>12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36675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de-DE"/>
              </w:rPr>
            </w:pPr>
            <w:r w:rsidRPr="00CD32E6">
              <w:rPr>
                <w:szCs w:val="20"/>
                <w:lang w:val="de-DE"/>
              </w:rPr>
              <w:t>7,5</w:t>
            </w:r>
          </w:p>
          <w:p w14:paraId="44CE7656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de-DE"/>
              </w:rPr>
            </w:pPr>
            <w:r w:rsidRPr="00CD32E6">
              <w:rPr>
                <w:szCs w:val="20"/>
                <w:lang w:val="de-DE"/>
              </w:rPr>
              <w:t>4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EA74B" w14:textId="77777777" w:rsidR="007A5874" w:rsidRPr="00CD32E6" w:rsidRDefault="007A5874" w:rsidP="007A5874">
            <w:pPr>
              <w:numPr>
                <w:ilvl w:val="12"/>
                <w:numId w:val="0"/>
              </w:numPr>
              <w:spacing w:before="0" w:after="0"/>
              <w:jc w:val="center"/>
              <w:rPr>
                <w:szCs w:val="20"/>
                <w:lang w:val="de-DE"/>
              </w:rPr>
            </w:pPr>
            <w:r w:rsidRPr="00CD32E6">
              <w:rPr>
                <w:szCs w:val="20"/>
                <w:lang w:val="de-DE"/>
              </w:rPr>
              <w:t>1,0</w:t>
            </w:r>
          </w:p>
        </w:tc>
      </w:tr>
    </w:tbl>
    <w:p w14:paraId="365B3D8B" w14:textId="77777777" w:rsidR="00C7249A" w:rsidRPr="00BE5C22" w:rsidRDefault="00C7249A" w:rsidP="00BA5219">
      <w:pPr>
        <w:rPr>
          <w:szCs w:val="20"/>
        </w:rPr>
      </w:pPr>
    </w:p>
    <w:sectPr w:rsidR="00C7249A" w:rsidRPr="00BE5C22" w:rsidSect="00FC3C3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B079F" w14:textId="77777777" w:rsidR="00892D1A" w:rsidRDefault="00892D1A" w:rsidP="001E3782">
      <w:pPr>
        <w:spacing w:after="0" w:line="240" w:lineRule="auto"/>
      </w:pPr>
      <w:r>
        <w:separator/>
      </w:r>
    </w:p>
    <w:p w14:paraId="15B058D3" w14:textId="77777777" w:rsidR="00892D1A" w:rsidRDefault="00892D1A"/>
    <w:p w14:paraId="294C4602" w14:textId="77777777" w:rsidR="00892D1A" w:rsidRDefault="00892D1A"/>
  </w:endnote>
  <w:endnote w:type="continuationSeparator" w:id="0">
    <w:p w14:paraId="6E268CC5" w14:textId="77777777" w:rsidR="00892D1A" w:rsidRDefault="00892D1A" w:rsidP="001E3782">
      <w:pPr>
        <w:spacing w:after="0" w:line="240" w:lineRule="auto"/>
      </w:pPr>
      <w:r>
        <w:continuationSeparator/>
      </w:r>
    </w:p>
    <w:p w14:paraId="57F35DCC" w14:textId="77777777" w:rsidR="00892D1A" w:rsidRDefault="00892D1A"/>
    <w:p w14:paraId="2E623B3E" w14:textId="77777777" w:rsidR="00892D1A" w:rsidRDefault="00892D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623316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-1417472535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665CB70F" w14:textId="77777777" w:rsidR="00892D1A" w:rsidRPr="00F4082F" w:rsidRDefault="00892D1A" w:rsidP="00807B91">
            <w:pPr>
              <w:pStyle w:val="Stopka"/>
              <w:pBdr>
                <w:bottom w:val="single" w:sz="12" w:space="1" w:color="auto"/>
              </w:pBdr>
              <w:spacing w:before="0"/>
              <w:ind w:right="-1"/>
              <w:jc w:val="center"/>
              <w:rPr>
                <w:rFonts w:ascii="Calibri" w:eastAsia="Times New Roman" w:hAnsi="Calibri" w:cs="Calibri"/>
                <w:bCs/>
                <w:i/>
                <w:iCs/>
                <w:sz w:val="16"/>
                <w:szCs w:val="24"/>
                <w:lang w:eastAsia="pl-PL"/>
              </w:rPr>
            </w:pPr>
          </w:p>
          <w:p w14:paraId="0DE7A23A" w14:textId="77777777" w:rsidR="00892D1A" w:rsidRPr="00F4082F" w:rsidRDefault="00892D1A" w:rsidP="00807B91">
            <w:pPr>
              <w:pStyle w:val="Stopka"/>
              <w:spacing w:before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Nazwa zadania, np.: </w:t>
            </w:r>
            <w:r w:rsidRPr="00F4082F">
              <w:rPr>
                <w:i/>
                <w:sz w:val="16"/>
                <w:szCs w:val="16"/>
              </w:rPr>
              <w:t>Budowa drogi ekspresowej S</w:t>
            </w:r>
            <w:r>
              <w:rPr>
                <w:i/>
                <w:sz w:val="16"/>
                <w:szCs w:val="16"/>
              </w:rPr>
              <w:t>..</w:t>
            </w:r>
            <w:r w:rsidRPr="00F4082F">
              <w:rPr>
                <w:i/>
                <w:sz w:val="16"/>
                <w:szCs w:val="16"/>
              </w:rPr>
              <w:t xml:space="preserve"> na odcinku </w:t>
            </w:r>
            <w:r>
              <w:rPr>
                <w:i/>
                <w:sz w:val="16"/>
                <w:szCs w:val="16"/>
              </w:rPr>
              <w:t>…</w:t>
            </w:r>
            <w:r w:rsidRPr="00F4082F">
              <w:rPr>
                <w:i/>
                <w:sz w:val="16"/>
                <w:szCs w:val="16"/>
              </w:rPr>
              <w:t xml:space="preserve"> – </w:t>
            </w:r>
            <w:r>
              <w:rPr>
                <w:i/>
                <w:sz w:val="16"/>
                <w:szCs w:val="16"/>
              </w:rPr>
              <w:t>…</w:t>
            </w:r>
            <w:r w:rsidRPr="00F4082F">
              <w:rPr>
                <w:i/>
                <w:sz w:val="16"/>
                <w:szCs w:val="16"/>
              </w:rPr>
              <w:t xml:space="preserve"> od km 00+000.00 do km 15+601.99 wraz z obwodnicą </w:t>
            </w:r>
            <w:r>
              <w:rPr>
                <w:i/>
                <w:sz w:val="16"/>
                <w:szCs w:val="16"/>
              </w:rPr>
              <w:t>…</w:t>
            </w:r>
            <w:r w:rsidRPr="00F4082F">
              <w:rPr>
                <w:i/>
                <w:sz w:val="16"/>
                <w:szCs w:val="16"/>
              </w:rPr>
              <w:t xml:space="preserve"> w ciągu DK</w:t>
            </w:r>
            <w:r>
              <w:rPr>
                <w:i/>
                <w:sz w:val="16"/>
                <w:szCs w:val="16"/>
              </w:rPr>
              <w:t>..</w:t>
            </w:r>
            <w:r w:rsidRPr="00F4082F">
              <w:rPr>
                <w:i/>
                <w:sz w:val="16"/>
                <w:szCs w:val="16"/>
              </w:rPr>
              <w:t xml:space="preserve"> od km 00+000.00 do km 4+041.04</w:t>
            </w:r>
          </w:p>
          <w:p w14:paraId="0A475481" w14:textId="77777777" w:rsidR="00892D1A" w:rsidRDefault="00892D1A" w:rsidP="00807B91">
            <w:pPr>
              <w:pStyle w:val="Stopka"/>
              <w:spacing w:before="0"/>
              <w:jc w:val="center"/>
              <w:rPr>
                <w:sz w:val="16"/>
                <w:szCs w:val="16"/>
              </w:rPr>
            </w:pPr>
          </w:p>
          <w:p w14:paraId="6D818CA3" w14:textId="77777777" w:rsidR="00892D1A" w:rsidRPr="001E3782" w:rsidRDefault="00892D1A" w:rsidP="00807B91">
            <w:pPr>
              <w:pStyle w:val="Stopka"/>
              <w:spacing w:before="0"/>
              <w:jc w:val="center"/>
              <w:rPr>
                <w:sz w:val="16"/>
                <w:szCs w:val="16"/>
              </w:rPr>
            </w:pPr>
            <w:r w:rsidRPr="001E3782">
              <w:rPr>
                <w:sz w:val="16"/>
                <w:szCs w:val="16"/>
              </w:rPr>
              <w:t xml:space="preserve">Strona </w:t>
            </w:r>
            <w:r w:rsidRPr="001E3782">
              <w:rPr>
                <w:bCs/>
                <w:sz w:val="16"/>
                <w:szCs w:val="16"/>
              </w:rPr>
              <w:fldChar w:fldCharType="begin"/>
            </w:r>
            <w:r w:rsidRPr="001E3782">
              <w:rPr>
                <w:bCs/>
                <w:sz w:val="16"/>
                <w:szCs w:val="16"/>
              </w:rPr>
              <w:instrText>PAGE</w:instrText>
            </w:r>
            <w:r w:rsidRPr="001E3782">
              <w:rPr>
                <w:bCs/>
                <w:sz w:val="16"/>
                <w:szCs w:val="16"/>
              </w:rPr>
              <w:fldChar w:fldCharType="separate"/>
            </w:r>
            <w:r w:rsidR="007658EF">
              <w:rPr>
                <w:bCs/>
                <w:noProof/>
                <w:sz w:val="16"/>
                <w:szCs w:val="16"/>
              </w:rPr>
              <w:t>17</w:t>
            </w:r>
            <w:r w:rsidRPr="001E3782">
              <w:rPr>
                <w:bCs/>
                <w:sz w:val="16"/>
                <w:szCs w:val="16"/>
              </w:rPr>
              <w:fldChar w:fldCharType="end"/>
            </w:r>
            <w:r w:rsidRPr="001E3782">
              <w:rPr>
                <w:sz w:val="16"/>
                <w:szCs w:val="16"/>
              </w:rPr>
              <w:t xml:space="preserve"> z </w:t>
            </w:r>
            <w:r w:rsidRPr="001E3782">
              <w:rPr>
                <w:bCs/>
                <w:sz w:val="16"/>
                <w:szCs w:val="16"/>
              </w:rPr>
              <w:fldChar w:fldCharType="begin"/>
            </w:r>
            <w:r w:rsidRPr="001E3782">
              <w:rPr>
                <w:bCs/>
                <w:sz w:val="16"/>
                <w:szCs w:val="16"/>
              </w:rPr>
              <w:instrText>NUMPAGES</w:instrText>
            </w:r>
            <w:r w:rsidRPr="001E3782">
              <w:rPr>
                <w:bCs/>
                <w:sz w:val="16"/>
                <w:szCs w:val="16"/>
              </w:rPr>
              <w:fldChar w:fldCharType="separate"/>
            </w:r>
            <w:r w:rsidR="007658EF">
              <w:rPr>
                <w:bCs/>
                <w:noProof/>
                <w:sz w:val="16"/>
                <w:szCs w:val="16"/>
              </w:rPr>
              <w:t>17</w:t>
            </w:r>
            <w:r w:rsidRPr="001E378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4BC0F" w14:textId="77777777" w:rsidR="00892D1A" w:rsidRDefault="00892D1A" w:rsidP="001E3782">
      <w:pPr>
        <w:spacing w:after="0" w:line="240" w:lineRule="auto"/>
      </w:pPr>
      <w:r>
        <w:separator/>
      </w:r>
    </w:p>
    <w:p w14:paraId="7EBF7EFC" w14:textId="77777777" w:rsidR="00892D1A" w:rsidRDefault="00892D1A"/>
    <w:p w14:paraId="13778D33" w14:textId="77777777" w:rsidR="00892D1A" w:rsidRDefault="00892D1A"/>
  </w:footnote>
  <w:footnote w:type="continuationSeparator" w:id="0">
    <w:p w14:paraId="6C70968C" w14:textId="77777777" w:rsidR="00892D1A" w:rsidRDefault="00892D1A" w:rsidP="001E3782">
      <w:pPr>
        <w:spacing w:after="0" w:line="240" w:lineRule="auto"/>
      </w:pPr>
      <w:r>
        <w:continuationSeparator/>
      </w:r>
    </w:p>
    <w:p w14:paraId="364C5B77" w14:textId="77777777" w:rsidR="00892D1A" w:rsidRDefault="00892D1A"/>
    <w:p w14:paraId="2A5DBF92" w14:textId="77777777" w:rsidR="00892D1A" w:rsidRDefault="00892D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0B2B6" w14:textId="77777777" w:rsidR="00892D1A" w:rsidRPr="001E3782" w:rsidRDefault="00892D1A" w:rsidP="00724A98">
    <w:pPr>
      <w:pBdr>
        <w:bottom w:val="single" w:sz="12" w:space="1" w:color="auto"/>
      </w:pBdr>
      <w:tabs>
        <w:tab w:val="left" w:pos="-720"/>
        <w:tab w:val="left" w:pos="397"/>
        <w:tab w:val="left" w:pos="567"/>
        <w:tab w:val="left" w:pos="737"/>
      </w:tabs>
      <w:suppressAutoHyphens/>
      <w:spacing w:before="0" w:after="60" w:line="240" w:lineRule="auto"/>
      <w:ind w:right="-6"/>
      <w:rPr>
        <w:rFonts w:eastAsia="Times New Roman" w:cs="Calibri"/>
        <w:bCs/>
        <w:iCs/>
        <w:spacing w:val="-1"/>
        <w:sz w:val="16"/>
        <w:szCs w:val="24"/>
        <w:lang w:eastAsia="pl-PL"/>
      </w:rPr>
    </w:pPr>
    <w:r w:rsidRPr="001E3782">
      <w:rPr>
        <w:rFonts w:eastAsia="Times New Roman" w:cs="Calibri"/>
        <w:bCs/>
        <w:sz w:val="16"/>
        <w:szCs w:val="24"/>
        <w:lang w:eastAsia="pl-PL"/>
      </w:rPr>
      <w:t xml:space="preserve">WWiORB </w:t>
    </w:r>
    <w:r w:rsidRPr="001E3782">
      <w:rPr>
        <w:rFonts w:eastAsia="Times New Roman" w:cs="Calibri"/>
        <w:bCs/>
        <w:iCs/>
        <w:spacing w:val="-1"/>
        <w:sz w:val="16"/>
        <w:szCs w:val="24"/>
        <w:lang w:eastAsia="pl-PL"/>
      </w:rPr>
      <w:t xml:space="preserve"> D</w:t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>-</w:t>
    </w:r>
    <w:r w:rsidRPr="001E3782">
      <w:rPr>
        <w:rFonts w:eastAsia="Times New Roman" w:cs="Calibri"/>
        <w:bCs/>
        <w:iCs/>
        <w:spacing w:val="-1"/>
        <w:sz w:val="16"/>
        <w:szCs w:val="24"/>
        <w:lang w:eastAsia="pl-PL"/>
      </w:rPr>
      <w:t>0</w:t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>8</w:t>
    </w:r>
    <w:r w:rsidRPr="001E3782">
      <w:rPr>
        <w:rFonts w:eastAsia="Times New Roman" w:cs="Calibri"/>
        <w:bCs/>
        <w:iCs/>
        <w:spacing w:val="-1"/>
        <w:sz w:val="16"/>
        <w:szCs w:val="24"/>
        <w:lang w:eastAsia="pl-PL"/>
      </w:rPr>
      <w:t>.0</w:t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>1</w:t>
    </w:r>
    <w:r w:rsidRPr="001E3782">
      <w:rPr>
        <w:rFonts w:eastAsia="Times New Roman" w:cs="Calibri"/>
        <w:bCs/>
        <w:iCs/>
        <w:spacing w:val="-1"/>
        <w:sz w:val="16"/>
        <w:szCs w:val="24"/>
        <w:lang w:eastAsia="pl-PL"/>
      </w:rPr>
      <w:t>.0</w:t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>1</w:t>
    </w:r>
    <w:r w:rsidRPr="001E3782">
      <w:rPr>
        <w:rFonts w:eastAsia="Times New Roman" w:cs="Calibri"/>
        <w:bCs/>
        <w:iCs/>
        <w:spacing w:val="-1"/>
        <w:sz w:val="16"/>
        <w:szCs w:val="24"/>
        <w:lang w:eastAsia="pl-PL"/>
      </w:rPr>
      <w:t xml:space="preserve"> </w:t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>v0</w:t>
    </w:r>
    <w:del w:id="37" w:author="Rak Bartosz" w:date="2021-02-03T10:32:00Z">
      <w:r w:rsidDel="000B029C">
        <w:rPr>
          <w:rFonts w:eastAsia="Times New Roman" w:cs="Calibri"/>
          <w:bCs/>
          <w:iCs/>
          <w:spacing w:val="-1"/>
          <w:sz w:val="16"/>
          <w:szCs w:val="24"/>
          <w:lang w:eastAsia="pl-PL"/>
        </w:rPr>
        <w:delText>1</w:delText>
      </w:r>
    </w:del>
    <w:ins w:id="38" w:author="Rak Bartosz" w:date="2021-02-03T10:32:00Z">
      <w:r w:rsidR="000B029C">
        <w:rPr>
          <w:rFonts w:eastAsia="Times New Roman" w:cs="Calibri"/>
          <w:bCs/>
          <w:iCs/>
          <w:spacing w:val="-1"/>
          <w:sz w:val="16"/>
          <w:szCs w:val="24"/>
          <w:lang w:eastAsia="pl-PL"/>
        </w:rPr>
        <w:t>2</w:t>
      </w:r>
    </w:ins>
    <w:r w:rsidRPr="001E3782">
      <w:rPr>
        <w:rFonts w:eastAsia="Times New Roman" w:cs="Calibri"/>
        <w:bCs/>
        <w:iCs/>
        <w:spacing w:val="-1"/>
        <w:sz w:val="16"/>
        <w:szCs w:val="24"/>
        <w:lang w:eastAsia="pl-PL"/>
      </w:rPr>
      <w:tab/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ab/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ab/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ab/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ab/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ab/>
    </w:r>
    <w:r>
      <w:rPr>
        <w:rFonts w:eastAsia="Times New Roman" w:cs="Calibri"/>
        <w:bCs/>
        <w:iCs/>
        <w:spacing w:val="-1"/>
        <w:sz w:val="16"/>
        <w:szCs w:val="24"/>
        <w:lang w:eastAsia="pl-PL"/>
      </w:rPr>
      <w:tab/>
      <w:t xml:space="preserve">            KRAWĘŻNIKI BETONOWE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EE2F7DE"/>
    <w:lvl w:ilvl="0">
      <w:numFmt w:val="bullet"/>
      <w:lvlText w:val="*"/>
      <w:lvlJc w:val="left"/>
    </w:lvl>
  </w:abstractNum>
  <w:abstractNum w:abstractNumId="1" w15:restartNumberingAfterBreak="0">
    <w:nsid w:val="02DF56CB"/>
    <w:multiLevelType w:val="hybridMultilevel"/>
    <w:tmpl w:val="C3F077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8628A"/>
    <w:multiLevelType w:val="hybridMultilevel"/>
    <w:tmpl w:val="DBF6171A"/>
    <w:lvl w:ilvl="0" w:tplc="AA9E0040">
      <w:start w:val="1"/>
      <w:numFmt w:val="bullet"/>
      <w:pStyle w:val="Nagwek5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5728B"/>
    <w:multiLevelType w:val="hybridMultilevel"/>
    <w:tmpl w:val="397841F2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E3991"/>
    <w:multiLevelType w:val="hybridMultilevel"/>
    <w:tmpl w:val="AC0E3B9A"/>
    <w:lvl w:ilvl="0" w:tplc="90487C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A0AD9"/>
    <w:multiLevelType w:val="hybridMultilevel"/>
    <w:tmpl w:val="A274E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57684"/>
    <w:multiLevelType w:val="hybridMultilevel"/>
    <w:tmpl w:val="CCCE96F8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6784"/>
    <w:multiLevelType w:val="hybridMultilevel"/>
    <w:tmpl w:val="2438EB26"/>
    <w:lvl w:ilvl="0" w:tplc="446EA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4513C6"/>
    <w:multiLevelType w:val="hybridMultilevel"/>
    <w:tmpl w:val="6FBCE8D2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B81291"/>
    <w:multiLevelType w:val="hybridMultilevel"/>
    <w:tmpl w:val="0764E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9139B"/>
    <w:multiLevelType w:val="hybridMultilevel"/>
    <w:tmpl w:val="8A96054A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5F43E2"/>
    <w:multiLevelType w:val="hybridMultilevel"/>
    <w:tmpl w:val="CE681064"/>
    <w:lvl w:ilvl="0" w:tplc="E8B02F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9B24ED"/>
    <w:multiLevelType w:val="multilevel"/>
    <w:tmpl w:val="7CB499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229528E"/>
    <w:multiLevelType w:val="hybridMultilevel"/>
    <w:tmpl w:val="AF04BBC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C2330"/>
    <w:multiLevelType w:val="hybridMultilevel"/>
    <w:tmpl w:val="6D782D04"/>
    <w:lvl w:ilvl="0" w:tplc="527CBCEC">
      <w:start w:val="1"/>
      <w:numFmt w:val="bullet"/>
      <w:pStyle w:val="Podtytu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E902DA"/>
    <w:multiLevelType w:val="hybridMultilevel"/>
    <w:tmpl w:val="E7CE6E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95009"/>
    <w:multiLevelType w:val="hybridMultilevel"/>
    <w:tmpl w:val="FBBC1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22E4A"/>
    <w:multiLevelType w:val="multilevel"/>
    <w:tmpl w:val="D4C4E78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2FE6729"/>
    <w:multiLevelType w:val="hybridMultilevel"/>
    <w:tmpl w:val="AD3A1C5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55A2E"/>
    <w:multiLevelType w:val="hybridMultilevel"/>
    <w:tmpl w:val="B4780EF8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42656D"/>
    <w:multiLevelType w:val="hybridMultilevel"/>
    <w:tmpl w:val="4DF29E8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03C55"/>
    <w:multiLevelType w:val="hybridMultilevel"/>
    <w:tmpl w:val="75164940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B691B"/>
    <w:multiLevelType w:val="hybridMultilevel"/>
    <w:tmpl w:val="DA6CFBA4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6E553D"/>
    <w:multiLevelType w:val="hybridMultilevel"/>
    <w:tmpl w:val="75B04104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76DE0"/>
    <w:multiLevelType w:val="multilevel"/>
    <w:tmpl w:val="DE4CA6CA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5" w15:restartNumberingAfterBreak="0">
    <w:nsid w:val="7B302774"/>
    <w:multiLevelType w:val="hybridMultilevel"/>
    <w:tmpl w:val="9E4082B0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3"/>
  </w:num>
  <w:num w:numId="4">
    <w:abstractNumId w:val="8"/>
  </w:num>
  <w:num w:numId="5">
    <w:abstractNumId w:val="10"/>
  </w:num>
  <w:num w:numId="6">
    <w:abstractNumId w:val="18"/>
  </w:num>
  <w:num w:numId="7">
    <w:abstractNumId w:val="13"/>
  </w:num>
  <w:num w:numId="8">
    <w:abstractNumId w:val="6"/>
  </w:num>
  <w:num w:numId="9">
    <w:abstractNumId w:val="19"/>
  </w:num>
  <w:num w:numId="10">
    <w:abstractNumId w:val="22"/>
  </w:num>
  <w:num w:numId="11">
    <w:abstractNumId w:val="21"/>
  </w:num>
  <w:num w:numId="12">
    <w:abstractNumId w:val="23"/>
  </w:num>
  <w:num w:numId="13">
    <w:abstractNumId w:val="24"/>
  </w:num>
  <w:num w:numId="14">
    <w:abstractNumId w:val="2"/>
  </w:num>
  <w:num w:numId="15">
    <w:abstractNumId w:val="14"/>
  </w:num>
  <w:num w:numId="16">
    <w:abstractNumId w:val="9"/>
  </w:num>
  <w:num w:numId="17">
    <w:abstractNumId w:val="5"/>
  </w:num>
  <w:num w:numId="18">
    <w:abstractNumId w:val="11"/>
  </w:num>
  <w:num w:numId="19">
    <w:abstractNumId w:val="12"/>
  </w:num>
  <w:num w:numId="20">
    <w:abstractNumId w:val="4"/>
  </w:num>
  <w:num w:numId="21">
    <w:abstractNumId w:val="7"/>
  </w:num>
  <w:num w:numId="22">
    <w:abstractNumId w:val="25"/>
  </w:num>
  <w:num w:numId="2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1"/>
  </w:num>
  <w:num w:numId="25">
    <w:abstractNumId w:val="15"/>
  </w:num>
  <w:num w:numId="26">
    <w:abstractNumId w:val="16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k Bartosz">
    <w15:presenceInfo w15:providerId="AD" w15:userId="S-1-5-21-2797994229-2454865769-3146988229-248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E9B"/>
    <w:rsid w:val="00036AC9"/>
    <w:rsid w:val="00081DA5"/>
    <w:rsid w:val="00091F26"/>
    <w:rsid w:val="00097248"/>
    <w:rsid w:val="000A0866"/>
    <w:rsid w:val="000B029C"/>
    <w:rsid w:val="000B206E"/>
    <w:rsid w:val="000F0994"/>
    <w:rsid w:val="00100D78"/>
    <w:rsid w:val="0012039D"/>
    <w:rsid w:val="0012400A"/>
    <w:rsid w:val="00143F3F"/>
    <w:rsid w:val="0014426E"/>
    <w:rsid w:val="00147FEB"/>
    <w:rsid w:val="0016060B"/>
    <w:rsid w:val="00163817"/>
    <w:rsid w:val="001C3702"/>
    <w:rsid w:val="001D3802"/>
    <w:rsid w:val="001E2A16"/>
    <w:rsid w:val="001E3782"/>
    <w:rsid w:val="001F4687"/>
    <w:rsid w:val="0020132D"/>
    <w:rsid w:val="0020350C"/>
    <w:rsid w:val="00210D42"/>
    <w:rsid w:val="00240968"/>
    <w:rsid w:val="00286A12"/>
    <w:rsid w:val="00292162"/>
    <w:rsid w:val="002A6339"/>
    <w:rsid w:val="002B01A1"/>
    <w:rsid w:val="002B4348"/>
    <w:rsid w:val="002B760A"/>
    <w:rsid w:val="002E57F9"/>
    <w:rsid w:val="002E5F43"/>
    <w:rsid w:val="002F7B1E"/>
    <w:rsid w:val="00312786"/>
    <w:rsid w:val="003666BD"/>
    <w:rsid w:val="003854B6"/>
    <w:rsid w:val="003B6623"/>
    <w:rsid w:val="003C56A2"/>
    <w:rsid w:val="003D0649"/>
    <w:rsid w:val="00401E04"/>
    <w:rsid w:val="004032AE"/>
    <w:rsid w:val="00407A5D"/>
    <w:rsid w:val="00435060"/>
    <w:rsid w:val="00472E63"/>
    <w:rsid w:val="004803CC"/>
    <w:rsid w:val="004855C4"/>
    <w:rsid w:val="0048630E"/>
    <w:rsid w:val="004B0CE5"/>
    <w:rsid w:val="004B6951"/>
    <w:rsid w:val="004C7D4B"/>
    <w:rsid w:val="004F7D1E"/>
    <w:rsid w:val="00504673"/>
    <w:rsid w:val="00530146"/>
    <w:rsid w:val="005520C7"/>
    <w:rsid w:val="0055244B"/>
    <w:rsid w:val="005601C6"/>
    <w:rsid w:val="00571045"/>
    <w:rsid w:val="00587D21"/>
    <w:rsid w:val="005C580F"/>
    <w:rsid w:val="005E5892"/>
    <w:rsid w:val="005F5776"/>
    <w:rsid w:val="0062200A"/>
    <w:rsid w:val="00622858"/>
    <w:rsid w:val="0063611F"/>
    <w:rsid w:val="00643750"/>
    <w:rsid w:val="00646E9B"/>
    <w:rsid w:val="0067155B"/>
    <w:rsid w:val="00677991"/>
    <w:rsid w:val="006872FA"/>
    <w:rsid w:val="006934EF"/>
    <w:rsid w:val="006B6B0E"/>
    <w:rsid w:val="006B745B"/>
    <w:rsid w:val="006C1422"/>
    <w:rsid w:val="006F78EF"/>
    <w:rsid w:val="00724A98"/>
    <w:rsid w:val="0072527E"/>
    <w:rsid w:val="00745F3A"/>
    <w:rsid w:val="00751ED1"/>
    <w:rsid w:val="007524D2"/>
    <w:rsid w:val="007620AD"/>
    <w:rsid w:val="007646DD"/>
    <w:rsid w:val="007658EF"/>
    <w:rsid w:val="00792A01"/>
    <w:rsid w:val="007A00CC"/>
    <w:rsid w:val="007A5874"/>
    <w:rsid w:val="007B1734"/>
    <w:rsid w:val="007D6094"/>
    <w:rsid w:val="007E56E9"/>
    <w:rsid w:val="007F043B"/>
    <w:rsid w:val="00807B91"/>
    <w:rsid w:val="00816C0F"/>
    <w:rsid w:val="00833C50"/>
    <w:rsid w:val="0084126B"/>
    <w:rsid w:val="008505BF"/>
    <w:rsid w:val="0087316E"/>
    <w:rsid w:val="00875AD6"/>
    <w:rsid w:val="00892D1A"/>
    <w:rsid w:val="008B7269"/>
    <w:rsid w:val="008E0533"/>
    <w:rsid w:val="00932428"/>
    <w:rsid w:val="00945E87"/>
    <w:rsid w:val="00980996"/>
    <w:rsid w:val="00991737"/>
    <w:rsid w:val="009974D5"/>
    <w:rsid w:val="009C418D"/>
    <w:rsid w:val="00A3676C"/>
    <w:rsid w:val="00A72B60"/>
    <w:rsid w:val="00A8541D"/>
    <w:rsid w:val="00AC7CCF"/>
    <w:rsid w:val="00AD3335"/>
    <w:rsid w:val="00AD7BB2"/>
    <w:rsid w:val="00AE278F"/>
    <w:rsid w:val="00B11B29"/>
    <w:rsid w:val="00B270C2"/>
    <w:rsid w:val="00B5488B"/>
    <w:rsid w:val="00B6074E"/>
    <w:rsid w:val="00B87256"/>
    <w:rsid w:val="00B91B4E"/>
    <w:rsid w:val="00BA5219"/>
    <w:rsid w:val="00BB091C"/>
    <w:rsid w:val="00BB7A03"/>
    <w:rsid w:val="00BD5FFD"/>
    <w:rsid w:val="00BE3CA1"/>
    <w:rsid w:val="00BE5C22"/>
    <w:rsid w:val="00C117EE"/>
    <w:rsid w:val="00C20972"/>
    <w:rsid w:val="00C46842"/>
    <w:rsid w:val="00C57428"/>
    <w:rsid w:val="00C64D0F"/>
    <w:rsid w:val="00C666CD"/>
    <w:rsid w:val="00C7249A"/>
    <w:rsid w:val="00CA174F"/>
    <w:rsid w:val="00CB273E"/>
    <w:rsid w:val="00CB3B7C"/>
    <w:rsid w:val="00D127BF"/>
    <w:rsid w:val="00D13BF5"/>
    <w:rsid w:val="00D15027"/>
    <w:rsid w:val="00D205D2"/>
    <w:rsid w:val="00D23F6D"/>
    <w:rsid w:val="00D31625"/>
    <w:rsid w:val="00D72DCD"/>
    <w:rsid w:val="00D97060"/>
    <w:rsid w:val="00DA52B0"/>
    <w:rsid w:val="00DB7226"/>
    <w:rsid w:val="00DC089D"/>
    <w:rsid w:val="00DF6BCB"/>
    <w:rsid w:val="00E02C46"/>
    <w:rsid w:val="00E03DC1"/>
    <w:rsid w:val="00E26497"/>
    <w:rsid w:val="00E423EF"/>
    <w:rsid w:val="00E516A3"/>
    <w:rsid w:val="00E96C59"/>
    <w:rsid w:val="00EC4866"/>
    <w:rsid w:val="00F30A24"/>
    <w:rsid w:val="00F4082F"/>
    <w:rsid w:val="00F54B96"/>
    <w:rsid w:val="00F60D1B"/>
    <w:rsid w:val="00F9033A"/>
    <w:rsid w:val="00FB104D"/>
    <w:rsid w:val="00FB4F2A"/>
    <w:rsid w:val="00FC0CFF"/>
    <w:rsid w:val="00FC2C62"/>
    <w:rsid w:val="00FC3C32"/>
    <w:rsid w:val="00FC73C0"/>
    <w:rsid w:val="00FE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11FF5640"/>
  <w15:docId w15:val="{DE3AAED5-CBCB-4775-B39A-142FBFD56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892"/>
    <w:pPr>
      <w:spacing w:before="120" w:after="120"/>
      <w:jc w:val="both"/>
    </w:pPr>
    <w:rPr>
      <w:rFonts w:ascii="Verdana" w:hAnsi="Verdana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C22"/>
    <w:pPr>
      <w:keepNext/>
      <w:keepLines/>
      <w:numPr>
        <w:numId w:val="1"/>
      </w:numPr>
      <w:spacing w:before="240" w:after="240"/>
      <w:ind w:left="567" w:hanging="567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7248"/>
    <w:pPr>
      <w:keepNext/>
      <w:keepLines/>
      <w:numPr>
        <w:ilvl w:val="1"/>
        <w:numId w:val="1"/>
      </w:numPr>
      <w:ind w:left="567" w:hanging="567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240968"/>
    <w:pPr>
      <w:numPr>
        <w:ilvl w:val="2"/>
      </w:numPr>
      <w:spacing w:after="120"/>
      <w:ind w:left="284" w:hanging="284"/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A72B60"/>
    <w:pPr>
      <w:numPr>
        <w:ilvl w:val="3"/>
      </w:numPr>
      <w:spacing w:before="120"/>
      <w:ind w:left="851" w:hanging="851"/>
      <w:outlineLvl w:val="3"/>
    </w:pPr>
    <w:rPr>
      <w:b w:val="0"/>
    </w:rPr>
  </w:style>
  <w:style w:type="paragraph" w:styleId="Nagwek5">
    <w:name w:val="heading 5"/>
    <w:basedOn w:val="Akapitzlist"/>
    <w:next w:val="Normalny"/>
    <w:link w:val="Nagwek5Znak"/>
    <w:uiPriority w:val="9"/>
    <w:unhideWhenUsed/>
    <w:rsid w:val="008505BF"/>
    <w:pPr>
      <w:numPr>
        <w:numId w:val="14"/>
      </w:numPr>
      <w:ind w:left="993" w:hanging="426"/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5C22"/>
    <w:rPr>
      <w:rFonts w:ascii="Verdana" w:eastAsiaTheme="majorEastAsia" w:hAnsi="Verdana" w:cstheme="majorBidi"/>
      <w:b/>
      <w:bCs/>
      <w:sz w:val="2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97248"/>
    <w:rPr>
      <w:rFonts w:ascii="Verdana" w:eastAsiaTheme="majorEastAsia" w:hAnsi="Verdana" w:cstheme="majorBidi"/>
      <w:b/>
      <w:bCs/>
      <w:sz w:val="20"/>
      <w:szCs w:val="26"/>
    </w:rPr>
  </w:style>
  <w:style w:type="table" w:styleId="Tabela-Siatka">
    <w:name w:val="Table Grid"/>
    <w:basedOn w:val="Standardowy"/>
    <w:uiPriority w:val="59"/>
    <w:rsid w:val="00875AD6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240968"/>
    <w:rPr>
      <w:rFonts w:ascii="Verdana" w:eastAsiaTheme="majorEastAsia" w:hAnsi="Verdana" w:cstheme="majorBidi"/>
      <w:b/>
      <w:bCs/>
      <w:sz w:val="20"/>
      <w:szCs w:val="28"/>
    </w:rPr>
  </w:style>
  <w:style w:type="paragraph" w:styleId="Akapitzlist">
    <w:name w:val="List Paragraph"/>
    <w:aliases w:val="Akapit z numeracją"/>
    <w:basedOn w:val="Normalny"/>
    <w:uiPriority w:val="34"/>
    <w:qFormat/>
    <w:rsid w:val="00875AD6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032AE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8630E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E57F9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E57F9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04673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2B434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B434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B4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3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348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147FEB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E3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782"/>
  </w:style>
  <w:style w:type="paragraph" w:styleId="Stopka">
    <w:name w:val="footer"/>
    <w:basedOn w:val="Normalny"/>
    <w:link w:val="StopkaZnak"/>
    <w:uiPriority w:val="99"/>
    <w:unhideWhenUsed/>
    <w:rsid w:val="001E3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782"/>
  </w:style>
  <w:style w:type="character" w:customStyle="1" w:styleId="Nagwek4Znak">
    <w:name w:val="Nagłówek 4 Znak"/>
    <w:basedOn w:val="Domylnaczcionkaakapitu"/>
    <w:link w:val="Nagwek4"/>
    <w:uiPriority w:val="9"/>
    <w:rsid w:val="00A72B60"/>
    <w:rPr>
      <w:rFonts w:ascii="Verdana" w:eastAsiaTheme="majorEastAsia" w:hAnsi="Verdana" w:cstheme="majorBidi"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B5488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5488B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5488B"/>
    <w:rPr>
      <w:color w:val="0000FF" w:themeColor="hyperlink"/>
      <w:u w:val="single"/>
    </w:rPr>
  </w:style>
  <w:style w:type="numbering" w:customStyle="1" w:styleId="WWNum1">
    <w:name w:val="WWNum1"/>
    <w:rsid w:val="00210D42"/>
    <w:pPr>
      <w:numPr>
        <w:numId w:val="13"/>
      </w:numPr>
    </w:pPr>
  </w:style>
  <w:style w:type="paragraph" w:styleId="Bezodstpw">
    <w:name w:val="No Spacing"/>
    <w:basedOn w:val="Normalny"/>
    <w:uiPriority w:val="1"/>
    <w:qFormat/>
    <w:rsid w:val="00143F3F"/>
    <w:pPr>
      <w:spacing w:before="60" w:after="60" w:line="240" w:lineRule="auto"/>
      <w:jc w:val="center"/>
    </w:pPr>
    <w:rPr>
      <w:sz w:val="18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8505BF"/>
    <w:rPr>
      <w:rFonts w:ascii="Verdana" w:hAnsi="Verdana"/>
      <w:sz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676C"/>
    <w:pPr>
      <w:numPr>
        <w:numId w:val="15"/>
      </w:numPr>
      <w:ind w:left="567" w:hanging="357"/>
    </w:pPr>
  </w:style>
  <w:style w:type="character" w:customStyle="1" w:styleId="PodtytuZnak">
    <w:name w:val="Podtytuł Znak"/>
    <w:basedOn w:val="Domylnaczcionkaakapitu"/>
    <w:link w:val="Podtytu"/>
    <w:uiPriority w:val="11"/>
    <w:rsid w:val="00A3676C"/>
    <w:rPr>
      <w:rFonts w:ascii="Verdana" w:hAnsi="Verdana"/>
      <w:sz w:val="20"/>
    </w:rPr>
  </w:style>
  <w:style w:type="paragraph" w:customStyle="1" w:styleId="Textbody">
    <w:name w:val="Text body"/>
    <w:basedOn w:val="Standard"/>
    <w:uiPriority w:val="99"/>
    <w:rsid w:val="00C7249A"/>
    <w:pPr>
      <w:tabs>
        <w:tab w:val="left" w:pos="397"/>
        <w:tab w:val="left" w:pos="567"/>
        <w:tab w:val="left" w:pos="794"/>
      </w:tabs>
      <w:spacing w:before="120" w:after="12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Default">
    <w:name w:val="Default"/>
    <w:rsid w:val="00C7249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67C47-5BA4-4435-BE7E-428AD9199FD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2BC0AC5-6519-49C8-8DBC-463AC50AAF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DCA7E-402B-4BF0-899C-9CA20F54F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77E8AE-0FE3-4D5E-956D-A02804325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4060</Words>
  <Characters>24361</Characters>
  <Application>Microsoft Office Word</Application>
  <DocSecurity>4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Bukowska</dc:creator>
  <cp:lastModifiedBy>Niedbalski Maciej</cp:lastModifiedBy>
  <cp:revision>2</cp:revision>
  <cp:lastPrinted>2021-02-22T12:58:00Z</cp:lastPrinted>
  <dcterms:created xsi:type="dcterms:W3CDTF">2022-04-06T06:51:00Z</dcterms:created>
  <dcterms:modified xsi:type="dcterms:W3CDTF">2022-04-06T06:51:00Z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0x0101007F8615080973D74184599487852D427E</vt:lpwstr>
  </property>
</Properties>
</file>